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86"/>
        <w:gridCol w:w="5757"/>
      </w:tblGrid>
      <w:tr w:rsidR="00A910C5" w:rsidRPr="00500D48" w:rsidTr="0023492D">
        <w:tc>
          <w:tcPr>
            <w:tcW w:w="1886" w:type="pct"/>
          </w:tcPr>
          <w:p w:rsidR="00A910C5" w:rsidRPr="00500D48" w:rsidRDefault="00A910C5" w:rsidP="008676A6">
            <w:pPr>
              <w:tabs>
                <w:tab w:val="left" w:pos="0"/>
              </w:tabs>
              <w:spacing w:line="276" w:lineRule="auto"/>
              <w:jc w:val="both"/>
              <w:rPr>
                <w:rFonts w:ascii="Trebuchet MS" w:hAnsi="Trebuchet MS"/>
                <w:b/>
              </w:rPr>
            </w:pPr>
            <w:bookmarkStart w:id="0" w:name="_GoBack"/>
            <w:bookmarkEnd w:id="0"/>
            <w:r w:rsidRPr="00500D48">
              <w:rPr>
                <w:rFonts w:ascii="Trebuchet MS" w:hAnsi="Trebuchet MS"/>
                <w:b/>
              </w:rPr>
              <w:t>DENUMIREA MĂSURII</w:t>
            </w:r>
          </w:p>
        </w:tc>
        <w:tc>
          <w:tcPr>
            <w:tcW w:w="3114" w:type="pct"/>
          </w:tcPr>
          <w:p w:rsidR="00A910C5" w:rsidRPr="00500D48" w:rsidRDefault="00975EAC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CB73A6">
              <w:rPr>
                <w:rFonts w:ascii="Trebuchet MS" w:hAnsi="Trebuchet MS"/>
              </w:rPr>
              <w:t xml:space="preserve">SERVICII DE BAZĂ ȘI REÎNNOIREA </w:t>
            </w:r>
            <w:r w:rsidR="00E95C4B">
              <w:rPr>
                <w:rFonts w:ascii="Trebuchet MS" w:hAnsi="Trebuchet MS"/>
              </w:rPr>
              <w:t>TERITORIULUI GAL</w:t>
            </w:r>
          </w:p>
        </w:tc>
      </w:tr>
      <w:tr w:rsidR="00A910C5" w:rsidRPr="00500D48" w:rsidTr="0023492D">
        <w:tc>
          <w:tcPr>
            <w:tcW w:w="1886" w:type="pct"/>
          </w:tcPr>
          <w:p w:rsidR="00A910C5" w:rsidRPr="00500D48" w:rsidRDefault="00A910C5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Codul măsurii</w:t>
            </w:r>
          </w:p>
        </w:tc>
        <w:tc>
          <w:tcPr>
            <w:tcW w:w="3114" w:type="pct"/>
          </w:tcPr>
          <w:p w:rsidR="00A910C5" w:rsidRPr="00500D48" w:rsidRDefault="0023492D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Măsura</w:t>
            </w:r>
            <w:r w:rsidR="00D83480">
              <w:rPr>
                <w:rFonts w:ascii="Trebuchet MS" w:hAnsi="Trebuchet MS"/>
              </w:rPr>
              <w:t xml:space="preserve"> </w:t>
            </w:r>
            <w:r w:rsidR="00CB73A6">
              <w:rPr>
                <w:rFonts w:ascii="Trebuchet MS" w:hAnsi="Trebuchet MS"/>
              </w:rPr>
              <w:t>6</w:t>
            </w:r>
            <w:r w:rsidR="00FF3F7E">
              <w:rPr>
                <w:rFonts w:ascii="Trebuchet MS" w:hAnsi="Trebuchet MS"/>
              </w:rPr>
              <w:t>/6</w:t>
            </w:r>
            <w:r w:rsidR="00CB73A6">
              <w:rPr>
                <w:rFonts w:ascii="Trebuchet MS" w:hAnsi="Trebuchet MS"/>
              </w:rPr>
              <w:t>B</w:t>
            </w:r>
          </w:p>
        </w:tc>
      </w:tr>
      <w:tr w:rsidR="00A910C5" w:rsidRPr="00500D48" w:rsidTr="0023492D">
        <w:tc>
          <w:tcPr>
            <w:tcW w:w="1886" w:type="pct"/>
          </w:tcPr>
          <w:p w:rsidR="00A910C5" w:rsidRPr="00500D48" w:rsidRDefault="006B2799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Tipul măsurii</w:t>
            </w:r>
          </w:p>
        </w:tc>
        <w:tc>
          <w:tcPr>
            <w:tcW w:w="3114" w:type="pct"/>
          </w:tcPr>
          <w:p w:rsidR="00A910C5" w:rsidRPr="00500D48" w:rsidRDefault="000E684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Investiţii</w:t>
            </w:r>
          </w:p>
        </w:tc>
      </w:tr>
      <w:tr w:rsidR="00A910C5" w:rsidRPr="00500D48" w:rsidTr="00F65DEB">
        <w:trPr>
          <w:trHeight w:val="217"/>
        </w:trPr>
        <w:tc>
          <w:tcPr>
            <w:tcW w:w="5000" w:type="pct"/>
            <w:gridSpan w:val="2"/>
          </w:tcPr>
          <w:p w:rsidR="009F63D0" w:rsidRPr="00500D48" w:rsidRDefault="00EE0002" w:rsidP="008676A6">
            <w:pPr>
              <w:tabs>
                <w:tab w:val="left" w:pos="0"/>
              </w:tabs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</w:t>
            </w:r>
            <w:r w:rsidRPr="00500D48">
              <w:rPr>
                <w:rFonts w:ascii="Trebuchet MS" w:hAnsi="Trebuchet MS" w:cstheme="majorBidi"/>
              </w:rPr>
              <w:t>DESCRIEREA</w:t>
            </w:r>
            <w:r w:rsidRPr="00500D48">
              <w:rPr>
                <w:rFonts w:ascii="Trebuchet MS" w:hAnsi="Trebuchet MS"/>
              </w:rPr>
              <w:t xml:space="preserve"> GENERALĂ A MĂSURI</w:t>
            </w:r>
            <w:r w:rsidR="00F65DEB">
              <w:rPr>
                <w:rFonts w:ascii="Trebuchet MS" w:hAnsi="Trebuchet MS"/>
              </w:rPr>
              <w:t>I</w:t>
            </w:r>
          </w:p>
        </w:tc>
      </w:tr>
      <w:tr w:rsidR="007F56A1" w:rsidRPr="00500D48" w:rsidTr="007F56A1">
        <w:tc>
          <w:tcPr>
            <w:tcW w:w="5000" w:type="pct"/>
            <w:gridSpan w:val="2"/>
          </w:tcPr>
          <w:p w:rsidR="007F56A1" w:rsidRPr="00500D48" w:rsidRDefault="007F56A1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1.1. </w:t>
            </w:r>
            <w:r w:rsidRPr="00AF0B76">
              <w:rPr>
                <w:rFonts w:ascii="Trebuchet MS" w:hAnsi="Trebuchet MS"/>
              </w:rPr>
              <w:t>Justificare și Corelare cu analiza SWOT</w:t>
            </w:r>
          </w:p>
        </w:tc>
      </w:tr>
      <w:tr w:rsidR="007F56A1" w:rsidRPr="00500D48" w:rsidTr="007F56A1">
        <w:tc>
          <w:tcPr>
            <w:tcW w:w="5000" w:type="pct"/>
            <w:gridSpan w:val="2"/>
          </w:tcPr>
          <w:p w:rsidR="00697249" w:rsidRPr="00697249" w:rsidRDefault="00697249" w:rsidP="008676A6">
            <w:pPr>
              <w:spacing w:line="276" w:lineRule="auto"/>
              <w:jc w:val="both"/>
              <w:rPr>
                <w:rFonts w:ascii="Trebuchet MS" w:hAnsi="Trebuchet MS"/>
                <w:iCs/>
              </w:rPr>
            </w:pPr>
            <w:r w:rsidRPr="00697249">
              <w:rPr>
                <w:rFonts w:ascii="Trebuchet MS" w:hAnsi="Trebuchet MS"/>
                <w:iCs/>
              </w:rPr>
              <w:t>În analiza nevoilor au fost identificate următoarele aspecte relevante pentru dezvoltarea</w:t>
            </w:r>
          </w:p>
          <w:p w:rsidR="00E46C6A" w:rsidRPr="00500D48" w:rsidRDefault="00697249" w:rsidP="008676A6">
            <w:pPr>
              <w:spacing w:line="276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 xml:space="preserve">teritoriului: </w:t>
            </w:r>
            <w:r w:rsidR="00170076" w:rsidRPr="00170076">
              <w:rPr>
                <w:rFonts w:ascii="Trebuchet MS" w:hAnsi="Trebuchet MS"/>
                <w:iCs/>
              </w:rPr>
              <w:t>crearea, îmbunătățirea și extinderea tuturor tipurilor de infrastructuri la scară mică</w:t>
            </w:r>
            <w:r w:rsidR="00170076">
              <w:rPr>
                <w:rFonts w:ascii="Trebuchet MS" w:hAnsi="Trebuchet MS"/>
                <w:iCs/>
              </w:rPr>
              <w:t xml:space="preserve"> (</w:t>
            </w:r>
            <w:r w:rsidR="008C0A4A">
              <w:rPr>
                <w:rFonts w:ascii="Trebuchet MS" w:hAnsi="Trebuchet MS"/>
                <w:iCs/>
              </w:rPr>
              <w:t xml:space="preserve">drumuri, </w:t>
            </w:r>
            <w:r w:rsidR="007274DC">
              <w:rPr>
                <w:rFonts w:ascii="Trebuchet MS" w:hAnsi="Trebuchet MS"/>
                <w:iCs/>
              </w:rPr>
              <w:t xml:space="preserve">străzi, </w:t>
            </w:r>
            <w:r w:rsidR="008C0A4A">
              <w:rPr>
                <w:rFonts w:ascii="Trebuchet MS" w:hAnsi="Trebuchet MS"/>
                <w:iCs/>
              </w:rPr>
              <w:t>trotuare, b</w:t>
            </w:r>
            <w:r w:rsidR="00170076">
              <w:rPr>
                <w:rFonts w:ascii="Trebuchet MS" w:hAnsi="Trebuchet MS"/>
                <w:iCs/>
              </w:rPr>
              <w:t>o</w:t>
            </w:r>
            <w:r w:rsidR="008C0A4A">
              <w:rPr>
                <w:rFonts w:ascii="Trebuchet MS" w:hAnsi="Trebuchet MS"/>
                <w:iCs/>
              </w:rPr>
              <w:t>r</w:t>
            </w:r>
            <w:r w:rsidR="00170076">
              <w:rPr>
                <w:rFonts w:ascii="Trebuchet MS" w:hAnsi="Trebuchet MS"/>
                <w:iCs/>
              </w:rPr>
              <w:t>duri,</w:t>
            </w:r>
            <w:r w:rsidR="001D78C5">
              <w:rPr>
                <w:rFonts w:ascii="Trebuchet MS" w:hAnsi="Trebuchet MS"/>
                <w:iCs/>
              </w:rPr>
              <w:t xml:space="preserve"> staţii de a</w:t>
            </w:r>
            <w:r w:rsidR="00FD6F69">
              <w:rPr>
                <w:rFonts w:ascii="Trebuchet MS" w:hAnsi="Trebuchet MS"/>
                <w:iCs/>
              </w:rPr>
              <w:t xml:space="preserve">utobuz, </w:t>
            </w:r>
            <w:r w:rsidR="00170076">
              <w:rPr>
                <w:rFonts w:ascii="Trebuchet MS" w:hAnsi="Trebuchet MS"/>
                <w:iCs/>
              </w:rPr>
              <w:t>etc.)</w:t>
            </w:r>
            <w:r w:rsidR="00170076" w:rsidRPr="00170076">
              <w:rPr>
                <w:rFonts w:ascii="Trebuchet MS" w:hAnsi="Trebuchet MS"/>
                <w:iCs/>
              </w:rPr>
              <w:t xml:space="preserve">, inclusiv </w:t>
            </w:r>
            <w:r w:rsidR="008C0A4A">
              <w:rPr>
                <w:rFonts w:ascii="Trebuchet MS" w:hAnsi="Trebuchet MS"/>
                <w:iCs/>
              </w:rPr>
              <w:t xml:space="preserve">investiţii </w:t>
            </w:r>
            <w:r w:rsidR="00170076" w:rsidRPr="00170076">
              <w:rPr>
                <w:rFonts w:ascii="Trebuchet MS" w:hAnsi="Trebuchet MS"/>
                <w:iCs/>
              </w:rPr>
              <w:t xml:space="preserve"> în domeniul energiei din surse regenerabile și al economisirii energiei;</w:t>
            </w:r>
            <w:r w:rsidR="00B00C1D">
              <w:t xml:space="preserve"> </w:t>
            </w:r>
            <w:r w:rsidR="00B00C1D" w:rsidRPr="00B00C1D">
              <w:rPr>
                <w:rFonts w:ascii="Trebuchet MS" w:hAnsi="Trebuchet MS"/>
                <w:iCs/>
              </w:rPr>
              <w:t>investiții de uz public în infrastructura de agrement, în informarea turiștilor și în infrastructura turistică la scară mică;</w:t>
            </w:r>
            <w:r w:rsidR="008C0A4A">
              <w:rPr>
                <w:rFonts w:ascii="Trebuchet MS" w:hAnsi="Trebuchet MS"/>
                <w:iCs/>
              </w:rPr>
              <w:t xml:space="preserve"> De asemenea este necesară o îm</w:t>
            </w:r>
            <w:r w:rsidR="00620A5E">
              <w:rPr>
                <w:rFonts w:ascii="Trebuchet MS" w:hAnsi="Trebuchet MS"/>
                <w:iCs/>
              </w:rPr>
              <w:t>b</w:t>
            </w:r>
            <w:r w:rsidR="008C0A4A">
              <w:rPr>
                <w:rFonts w:ascii="Trebuchet MS" w:hAnsi="Trebuchet MS"/>
                <w:iCs/>
              </w:rPr>
              <w:t>unătăţire/refacere a peisajului</w:t>
            </w:r>
            <w:r w:rsidR="008C0A4A">
              <w:t xml:space="preserve"> </w:t>
            </w:r>
            <w:r w:rsidR="00AF0B76">
              <w:rPr>
                <w:rFonts w:ascii="Trebuchet MS" w:hAnsi="Trebuchet MS"/>
              </w:rPr>
              <w:t>teritoriului, precum şi a unor imobile aparţinând unităţilor administrativ teritoriale</w:t>
            </w:r>
            <w:r w:rsidR="00B94C39">
              <w:rPr>
                <w:rFonts w:ascii="Trebuchet MS" w:hAnsi="Trebuchet MS"/>
              </w:rPr>
              <w:t xml:space="preserve"> (chiar sediile de Primării)</w:t>
            </w:r>
            <w:r w:rsidR="00AF0B76">
              <w:rPr>
                <w:rFonts w:ascii="Trebuchet MS" w:hAnsi="Trebuchet MS"/>
              </w:rPr>
              <w:t>.</w:t>
            </w:r>
            <w:r w:rsidR="00AF0B76">
              <w:t xml:space="preserve"> S</w:t>
            </w:r>
            <w:r w:rsidR="00AF0B76" w:rsidRPr="00AF0B76">
              <w:rPr>
                <w:rFonts w:ascii="Trebuchet MS" w:hAnsi="Trebuchet MS"/>
              </w:rPr>
              <w:t>e urmărește reducerea</w:t>
            </w:r>
            <w:r w:rsidR="00AF0B76">
              <w:rPr>
                <w:rFonts w:ascii="Trebuchet MS" w:hAnsi="Trebuchet MS"/>
              </w:rPr>
              <w:t xml:space="preserve"> </w:t>
            </w:r>
            <w:r w:rsidR="00AF0B76" w:rsidRPr="00AF0B76">
              <w:rPr>
                <w:rFonts w:ascii="Trebuchet MS" w:hAnsi="Trebuchet MS"/>
              </w:rPr>
              <w:t xml:space="preserve">riscului de sărăcie în </w:t>
            </w:r>
            <w:r w:rsidR="00AF0B76">
              <w:rPr>
                <w:rFonts w:ascii="Trebuchet MS" w:hAnsi="Trebuchet MS"/>
              </w:rPr>
              <w:t>teritoriul GAL</w:t>
            </w:r>
            <w:r w:rsidR="00AF0B76" w:rsidRPr="00AF0B76">
              <w:rPr>
                <w:rFonts w:ascii="Trebuchet MS" w:hAnsi="Trebuchet MS"/>
              </w:rPr>
              <w:t xml:space="preserve"> prin investiții în infrastructura la scară mică, patrimoni</w:t>
            </w:r>
            <w:r w:rsidR="00AF0B76">
              <w:rPr>
                <w:rFonts w:ascii="Trebuchet MS" w:hAnsi="Trebuchet MS"/>
              </w:rPr>
              <w:t>u</w:t>
            </w:r>
            <w:r w:rsidR="00AF0B76" w:rsidRPr="00AF0B76">
              <w:rPr>
                <w:rFonts w:ascii="Trebuchet MS" w:hAnsi="Trebuchet MS"/>
              </w:rPr>
              <w:t>l cultural precum și creșterea accesului</w:t>
            </w:r>
            <w:r w:rsidR="00B94C39">
              <w:rPr>
                <w:rFonts w:ascii="Trebuchet MS" w:hAnsi="Trebuchet MS"/>
              </w:rPr>
              <w:t xml:space="preserve"> </w:t>
            </w:r>
            <w:r w:rsidR="00AF0B76" w:rsidRPr="00AF0B76">
              <w:rPr>
                <w:rFonts w:ascii="Trebuchet MS" w:hAnsi="Trebuchet MS"/>
              </w:rPr>
              <w:t>populației la infrastructura de bază și servicii.</w:t>
            </w:r>
            <w:r w:rsidR="00B30B7D">
              <w:t xml:space="preserve"> </w:t>
            </w:r>
            <w:r w:rsidR="00B30B7D" w:rsidRPr="00B30B7D">
              <w:rPr>
                <w:rFonts w:ascii="Trebuchet MS" w:hAnsi="Trebuchet MS"/>
              </w:rPr>
              <w:t>Acestea sunt necesare</w:t>
            </w:r>
            <w:r w:rsidR="00B30B7D">
              <w:rPr>
                <w:rFonts w:ascii="Trebuchet MS" w:hAnsi="Trebuchet MS"/>
              </w:rPr>
              <w:t xml:space="preserve"> </w:t>
            </w:r>
            <w:r w:rsidR="00B30B7D" w:rsidRPr="00B30B7D">
              <w:rPr>
                <w:rFonts w:ascii="Trebuchet MS" w:hAnsi="Trebuchet MS"/>
              </w:rPr>
              <w:t>pentru a asigura condiții de sănătate, protecția mediului, accesibilitatea și, în general, condiții</w:t>
            </w:r>
            <w:r w:rsidR="00B30B7D">
              <w:rPr>
                <w:rFonts w:ascii="Trebuchet MS" w:hAnsi="Trebuchet MS"/>
              </w:rPr>
              <w:t xml:space="preserve"> </w:t>
            </w:r>
            <w:r w:rsidR="00B30B7D" w:rsidRPr="00B30B7D">
              <w:rPr>
                <w:rFonts w:ascii="Trebuchet MS" w:hAnsi="Trebuchet MS"/>
              </w:rPr>
              <w:t>optime de trai.</w:t>
            </w:r>
            <w:r w:rsidR="00B94C39">
              <w:t xml:space="preserve"> </w:t>
            </w:r>
            <w:r w:rsidR="00B94C39" w:rsidRPr="00B94C39">
              <w:rPr>
                <w:rFonts w:ascii="Trebuchet MS" w:hAnsi="Trebuchet MS"/>
              </w:rPr>
              <w:t xml:space="preserve">Identitatea culturală a </w:t>
            </w:r>
            <w:r w:rsidR="00B94C39">
              <w:rPr>
                <w:rFonts w:ascii="Trebuchet MS" w:hAnsi="Trebuchet MS"/>
              </w:rPr>
              <w:t>teritoriului GAL</w:t>
            </w:r>
            <w:r w:rsidR="00B94C39" w:rsidRPr="00B94C39">
              <w:rPr>
                <w:rFonts w:ascii="Trebuchet MS" w:hAnsi="Trebuchet MS"/>
              </w:rPr>
              <w:t xml:space="preserve"> reprezintă o importantă sursă de dezvoltare locală şi</w:t>
            </w:r>
            <w:r w:rsidR="00B94C39">
              <w:rPr>
                <w:rFonts w:ascii="Trebuchet MS" w:hAnsi="Trebuchet MS"/>
              </w:rPr>
              <w:t xml:space="preserve"> </w:t>
            </w:r>
            <w:r w:rsidR="00B94C39" w:rsidRPr="00B94C39">
              <w:rPr>
                <w:rFonts w:ascii="Trebuchet MS" w:hAnsi="Trebuchet MS"/>
              </w:rPr>
              <w:t>este caracterizată de un patrimoniu cultural material și imaterial divers</w:t>
            </w:r>
            <w:r w:rsidR="00B94C39">
              <w:rPr>
                <w:rFonts w:ascii="Trebuchet MS" w:hAnsi="Trebuchet MS"/>
              </w:rPr>
              <w:t>.</w:t>
            </w:r>
            <w:r w:rsidR="00B94C39">
              <w:t xml:space="preserve"> </w:t>
            </w:r>
            <w:r w:rsidR="00B94C39" w:rsidRPr="00B94C39">
              <w:rPr>
                <w:rFonts w:ascii="Trebuchet MS" w:hAnsi="Trebuchet MS"/>
              </w:rPr>
              <w:t>Având în vedere starea avansată de degradare precum și dotările</w:t>
            </w:r>
            <w:r w:rsidR="00B94C39">
              <w:rPr>
                <w:rFonts w:ascii="Trebuchet MS" w:hAnsi="Trebuchet MS"/>
              </w:rPr>
              <w:t xml:space="preserve"> </w:t>
            </w:r>
            <w:r w:rsidR="00B94C39" w:rsidRPr="00B94C39">
              <w:rPr>
                <w:rFonts w:ascii="Trebuchet MS" w:hAnsi="Trebuchet MS"/>
              </w:rPr>
              <w:t>nesatisfăcătoare, numeroase cămine culturale, deși beneficiază de un sediu propriu, fiind în</w:t>
            </w:r>
            <w:r w:rsidR="00B94C39">
              <w:rPr>
                <w:rFonts w:ascii="Trebuchet MS" w:hAnsi="Trebuchet MS"/>
              </w:rPr>
              <w:t xml:space="preserve"> </w:t>
            </w:r>
            <w:r w:rsidR="00B94C39" w:rsidRPr="00B94C39">
              <w:rPr>
                <w:rFonts w:ascii="Trebuchet MS" w:hAnsi="Trebuchet MS"/>
              </w:rPr>
              <w:t>proprietatea comunelor, nu şi-au mai putut desfăşura activitatea. Astfel, se impune,</w:t>
            </w:r>
            <w:r w:rsidR="00B94C39">
              <w:rPr>
                <w:rFonts w:ascii="Trebuchet MS" w:hAnsi="Trebuchet MS"/>
              </w:rPr>
              <w:t xml:space="preserve"> </w:t>
            </w:r>
            <w:r w:rsidR="00B94C39" w:rsidRPr="00B94C39">
              <w:rPr>
                <w:rFonts w:ascii="Trebuchet MS" w:hAnsi="Trebuchet MS"/>
              </w:rPr>
              <w:t>modernizarea și dotarea căminelor culturale</w:t>
            </w:r>
            <w:r w:rsidR="00B94C39">
              <w:rPr>
                <w:rFonts w:ascii="Trebuchet MS" w:hAnsi="Trebuchet MS"/>
              </w:rPr>
              <w:t>.</w:t>
            </w:r>
            <w:r w:rsidR="002C35A0">
              <w:rPr>
                <w:rFonts w:ascii="Trebuchet MS" w:hAnsi="Trebuchet MS"/>
              </w:rPr>
              <w:t xml:space="preserve"> Sprijinul va avea </w:t>
            </w:r>
            <w:r w:rsidR="002C35A0" w:rsidRPr="002C35A0">
              <w:rPr>
                <w:rFonts w:ascii="Trebuchet MS" w:hAnsi="Trebuchet MS"/>
              </w:rPr>
              <w:t>are în vedere s</w:t>
            </w:r>
            <w:r w:rsidR="002C35A0">
              <w:rPr>
                <w:rFonts w:ascii="Trebuchet MS" w:hAnsi="Trebuchet MS"/>
              </w:rPr>
              <w:t xml:space="preserve">şi </w:t>
            </w:r>
            <w:r w:rsidR="002C35A0" w:rsidRPr="002C35A0">
              <w:rPr>
                <w:rFonts w:ascii="Trebuchet MS" w:hAnsi="Trebuchet MS"/>
              </w:rPr>
              <w:t>usținerea investițiilor de restaurare,</w:t>
            </w:r>
            <w:r w:rsidR="002C35A0">
              <w:rPr>
                <w:rFonts w:ascii="Trebuchet MS" w:hAnsi="Trebuchet MS"/>
              </w:rPr>
              <w:t xml:space="preserve"> </w:t>
            </w:r>
            <w:r w:rsidR="002C35A0" w:rsidRPr="002C35A0">
              <w:rPr>
                <w:rFonts w:ascii="Trebuchet MS" w:hAnsi="Trebuchet MS"/>
              </w:rPr>
              <w:t>conservare și accesibilizare a patrimoniului cultural imobil de interes local, a așezămintelor</w:t>
            </w:r>
            <w:r w:rsidR="002C35A0">
              <w:rPr>
                <w:rFonts w:ascii="Trebuchet MS" w:hAnsi="Trebuchet MS"/>
              </w:rPr>
              <w:t xml:space="preserve"> </w:t>
            </w:r>
            <w:r w:rsidR="002C35A0" w:rsidRPr="002C35A0">
              <w:rPr>
                <w:rFonts w:ascii="Trebuchet MS" w:hAnsi="Trebuchet MS"/>
              </w:rPr>
              <w:t>monahale</w:t>
            </w:r>
            <w:r w:rsidR="002C35A0">
              <w:rPr>
                <w:rFonts w:ascii="Trebuchet MS" w:hAnsi="Trebuchet MS"/>
              </w:rPr>
              <w:t xml:space="preserve"> ce</w:t>
            </w:r>
            <w:r w:rsidR="002C35A0" w:rsidRPr="002C35A0">
              <w:rPr>
                <w:rFonts w:ascii="Trebuchet MS" w:hAnsi="Trebuchet MS"/>
              </w:rPr>
              <w:t xml:space="preserve"> contribuie la punerea în</w:t>
            </w:r>
            <w:r w:rsidR="002C35A0">
              <w:rPr>
                <w:rFonts w:ascii="Trebuchet MS" w:hAnsi="Trebuchet MS"/>
              </w:rPr>
              <w:t xml:space="preserve"> </w:t>
            </w:r>
            <w:r w:rsidR="002C35A0" w:rsidRPr="002C35A0">
              <w:rPr>
                <w:rFonts w:ascii="Trebuchet MS" w:hAnsi="Trebuchet MS"/>
              </w:rPr>
              <w:t>valoare a moștenirii culturale locale, la promovarea turismului rural, conducând astfel la</w:t>
            </w:r>
            <w:r w:rsidR="002C35A0">
              <w:rPr>
                <w:rFonts w:ascii="Trebuchet MS" w:hAnsi="Trebuchet MS"/>
              </w:rPr>
              <w:t xml:space="preserve"> </w:t>
            </w:r>
            <w:r w:rsidR="002C35A0" w:rsidRPr="002C35A0">
              <w:rPr>
                <w:rFonts w:ascii="Trebuchet MS" w:hAnsi="Trebuchet MS"/>
              </w:rPr>
              <w:t xml:space="preserve">creșterea nivelului de trai în </w:t>
            </w:r>
            <w:r w:rsidR="002C35A0">
              <w:rPr>
                <w:rFonts w:ascii="Trebuchet MS" w:hAnsi="Trebuchet MS"/>
              </w:rPr>
              <w:t>teritoiul GAL</w:t>
            </w:r>
            <w:r w:rsidR="002C35A0" w:rsidRPr="002C35A0">
              <w:rPr>
                <w:rFonts w:ascii="Trebuchet MS" w:hAnsi="Trebuchet MS"/>
              </w:rPr>
              <w:t xml:space="preserve"> şi la o dezvoltare locală durabilă</w:t>
            </w:r>
            <w:r w:rsidR="002C35A0">
              <w:rPr>
                <w:rFonts w:ascii="Trebuchet MS" w:hAnsi="Trebuchet MS"/>
              </w:rPr>
              <w:t>.</w:t>
            </w:r>
            <w:r w:rsidR="00620A5E">
              <w:rPr>
                <w:rFonts w:ascii="Trebuchet MS" w:hAnsi="Trebuchet MS"/>
              </w:rPr>
              <w:t xml:space="preserve"> Anumite comune nu dispun de echipamente şi utilaje adecvate pentru situaţii de urgenţă, care ar asigura o stabilitate şi un confort mult mai bun populaţiei teritoriului.</w:t>
            </w:r>
          </w:p>
        </w:tc>
      </w:tr>
      <w:tr w:rsidR="00A910C5" w:rsidRPr="00500D48" w:rsidTr="0023492D">
        <w:tc>
          <w:tcPr>
            <w:tcW w:w="1886" w:type="pct"/>
          </w:tcPr>
          <w:p w:rsidR="00A910C5" w:rsidRPr="00500D48" w:rsidRDefault="00A910C5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1.2. Obiectiv</w:t>
            </w:r>
            <w:r w:rsidR="00781AE7">
              <w:rPr>
                <w:rFonts w:ascii="Trebuchet MS" w:hAnsi="Trebuchet MS"/>
              </w:rPr>
              <w:t>ele</w:t>
            </w:r>
            <w:r w:rsidRPr="00500D48">
              <w:rPr>
                <w:rFonts w:ascii="Trebuchet MS" w:hAnsi="Trebuchet MS"/>
              </w:rPr>
              <w:t xml:space="preserve"> de dezvoltare rurală al Reg</w:t>
            </w:r>
            <w:r w:rsidR="00672BD4">
              <w:rPr>
                <w:rFonts w:ascii="Trebuchet MS" w:hAnsi="Trebuchet MS"/>
              </w:rPr>
              <w:t xml:space="preserve">. </w:t>
            </w:r>
            <w:r w:rsidRPr="00500D48">
              <w:rPr>
                <w:rFonts w:ascii="Trebuchet MS" w:hAnsi="Trebuchet MS"/>
              </w:rPr>
              <w:t xml:space="preserve">(UE) </w:t>
            </w:r>
            <w:r w:rsidR="00672BD4">
              <w:rPr>
                <w:rFonts w:ascii="Trebuchet MS" w:hAnsi="Trebuchet MS"/>
              </w:rPr>
              <w:t xml:space="preserve">nr. </w:t>
            </w:r>
            <w:r w:rsidRPr="00500D48">
              <w:rPr>
                <w:rFonts w:ascii="Trebuchet MS" w:hAnsi="Trebuchet MS"/>
              </w:rPr>
              <w:t>1305/2013</w:t>
            </w:r>
            <w:r w:rsidR="00781AE7">
              <w:rPr>
                <w:rFonts w:ascii="Trebuchet MS" w:hAnsi="Trebuchet MS"/>
              </w:rPr>
              <w:t>, în conformitate cu art. 4</w:t>
            </w:r>
            <w:r w:rsidRPr="00500D48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14" w:type="pct"/>
          </w:tcPr>
          <w:p w:rsidR="00916A93" w:rsidRPr="00500D48" w:rsidRDefault="00781AE7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c) </w:t>
            </w:r>
            <w:r w:rsidRPr="00781AE7">
              <w:rPr>
                <w:rFonts w:ascii="Trebuchet MS" w:hAnsi="Trebuchet MS"/>
              </w:rPr>
              <w:t xml:space="preserve">obtinerea unei dezvoltari teritoriale echilibrate a economiilor </w:t>
            </w:r>
            <w:r w:rsidR="00DE2481">
              <w:rPr>
                <w:rFonts w:ascii="Trebuchet MS" w:hAnsi="Trebuchet MS"/>
              </w:rPr>
              <w:t>ş</w:t>
            </w:r>
            <w:r w:rsidRPr="00781AE7">
              <w:rPr>
                <w:rFonts w:ascii="Trebuchet MS" w:hAnsi="Trebuchet MS"/>
              </w:rPr>
              <w:t>i comunit</w:t>
            </w:r>
            <w:r w:rsidR="00DE2481">
              <w:rPr>
                <w:rFonts w:ascii="Trebuchet MS" w:hAnsi="Trebuchet MS"/>
              </w:rPr>
              <w:t>ăţilor rurale, inclusiv crearea ş</w:t>
            </w:r>
            <w:r w:rsidRPr="00781AE7">
              <w:rPr>
                <w:rFonts w:ascii="Trebuchet MS" w:hAnsi="Trebuchet MS"/>
              </w:rPr>
              <w:t>i men</w:t>
            </w:r>
            <w:r w:rsidR="00DE2481">
              <w:rPr>
                <w:rFonts w:ascii="Trebuchet MS" w:hAnsi="Trebuchet MS"/>
              </w:rPr>
              <w:t>ţ</w:t>
            </w:r>
            <w:r w:rsidRPr="00781AE7">
              <w:rPr>
                <w:rFonts w:ascii="Trebuchet MS" w:hAnsi="Trebuchet MS"/>
              </w:rPr>
              <w:t>inerea de locuri de munc</w:t>
            </w:r>
            <w:r w:rsidR="00DE2481">
              <w:rPr>
                <w:rFonts w:ascii="Trebuchet MS" w:hAnsi="Trebuchet MS"/>
              </w:rPr>
              <w:t>ă</w:t>
            </w:r>
            <w:r w:rsidRPr="00781AE7">
              <w:rPr>
                <w:rFonts w:ascii="Trebuchet MS" w:hAnsi="Trebuchet MS"/>
              </w:rPr>
              <w:t xml:space="preserve"> </w:t>
            </w:r>
          </w:p>
        </w:tc>
      </w:tr>
      <w:tr w:rsidR="00A910C5" w:rsidRPr="00500D48" w:rsidTr="0023492D">
        <w:tc>
          <w:tcPr>
            <w:tcW w:w="1886" w:type="pct"/>
          </w:tcPr>
          <w:p w:rsidR="00A910C5" w:rsidRPr="00500D48" w:rsidRDefault="00A910C5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1.3.Obiectiv</w:t>
            </w:r>
            <w:r w:rsidR="00672BD4">
              <w:rPr>
                <w:rFonts w:ascii="Trebuchet MS" w:hAnsi="Trebuchet MS"/>
              </w:rPr>
              <w:t>ele</w:t>
            </w:r>
            <w:r w:rsidRPr="00500D48">
              <w:rPr>
                <w:rFonts w:ascii="Trebuchet MS" w:hAnsi="Trebuchet MS"/>
              </w:rPr>
              <w:t xml:space="preserve"> specific</w:t>
            </w:r>
            <w:r w:rsidR="00672BD4">
              <w:rPr>
                <w:rFonts w:ascii="Trebuchet MS" w:hAnsi="Trebuchet MS"/>
              </w:rPr>
              <w:t>e</w:t>
            </w:r>
            <w:r w:rsidRPr="00500D48">
              <w:rPr>
                <w:rFonts w:ascii="Trebuchet MS" w:hAnsi="Trebuchet MS"/>
              </w:rPr>
              <w:t xml:space="preserve"> al</w:t>
            </w:r>
            <w:r w:rsidR="00672BD4">
              <w:rPr>
                <w:rFonts w:ascii="Trebuchet MS" w:hAnsi="Trebuchet MS"/>
              </w:rPr>
              <w:t>e</w:t>
            </w:r>
            <w:r w:rsidRPr="00500D48">
              <w:rPr>
                <w:rFonts w:ascii="Trebuchet MS" w:hAnsi="Trebuchet MS"/>
              </w:rPr>
              <w:t xml:space="preserve"> măsurii </w:t>
            </w:r>
          </w:p>
        </w:tc>
        <w:tc>
          <w:tcPr>
            <w:tcW w:w="3114" w:type="pct"/>
          </w:tcPr>
          <w:p w:rsidR="00EF33B0" w:rsidRDefault="00E871E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BC7C2C">
              <w:rPr>
                <w:rFonts w:ascii="Trebuchet MS" w:hAnsi="Trebuchet MS"/>
              </w:rPr>
              <w:t>Îmbunătăţirea infrastructurii de bază la scară mică</w:t>
            </w:r>
            <w:r w:rsidR="00866332">
              <w:rPr>
                <w:rFonts w:ascii="Trebuchet MS" w:hAnsi="Trebuchet MS"/>
              </w:rPr>
              <w:t xml:space="preserve"> și a serviciilor</w:t>
            </w:r>
          </w:p>
          <w:p w:rsidR="00BC7C2C" w:rsidRDefault="00BC7C2C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25670A">
              <w:rPr>
                <w:rFonts w:ascii="Trebuchet MS" w:hAnsi="Trebuchet MS"/>
              </w:rPr>
              <w:t>Protejarea patrimoniului cultural și modernizarea căminelor culturale</w:t>
            </w:r>
          </w:p>
          <w:p w:rsidR="00EF33B0" w:rsidRPr="00500D48" w:rsidRDefault="008676A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25670A">
              <w:rPr>
                <w:rFonts w:ascii="Trebuchet MS" w:hAnsi="Trebuchet MS"/>
              </w:rPr>
              <w:t>Renovarea/dezvoltarea clădirior administrative pentru sedii de primării</w:t>
            </w:r>
            <w:r w:rsidR="00657358">
              <w:rPr>
                <w:rFonts w:ascii="Trebuchet MS" w:hAnsi="Trebuchet MS"/>
              </w:rPr>
              <w:t xml:space="preserve"> </w:t>
            </w:r>
          </w:p>
        </w:tc>
      </w:tr>
      <w:tr w:rsidR="00AC3E66" w:rsidRPr="00500D48" w:rsidTr="0023492D">
        <w:tc>
          <w:tcPr>
            <w:tcW w:w="1886" w:type="pct"/>
            <w:vAlign w:val="center"/>
          </w:tcPr>
          <w:p w:rsidR="00AC3E66" w:rsidRPr="00500D48" w:rsidRDefault="00AC3E6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1.4. Contribuie la prioritatea/priorităţile prevăzute la art.</w:t>
            </w:r>
            <w:r w:rsidR="002577AE" w:rsidRPr="00500D48">
              <w:rPr>
                <w:rFonts w:ascii="Trebuchet MS" w:hAnsi="Trebuchet MS"/>
              </w:rPr>
              <w:t xml:space="preserve"> </w:t>
            </w:r>
            <w:r w:rsidRPr="005E6A30">
              <w:rPr>
                <w:rFonts w:ascii="Trebuchet MS" w:hAnsi="Trebuchet MS"/>
              </w:rPr>
              <w:t>5</w:t>
            </w:r>
            <w:r w:rsidRPr="00500D48">
              <w:rPr>
                <w:rFonts w:ascii="Trebuchet MS" w:hAnsi="Trebuchet MS"/>
              </w:rPr>
              <w:t xml:space="preserve">, Reg.(UE) nr.1305/2013 </w:t>
            </w:r>
          </w:p>
        </w:tc>
        <w:tc>
          <w:tcPr>
            <w:tcW w:w="3114" w:type="pct"/>
          </w:tcPr>
          <w:p w:rsidR="002577AE" w:rsidRPr="00500D48" w:rsidRDefault="008A4649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</w:t>
            </w:r>
            <w:r w:rsidR="00FF3F7E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 xml:space="preserve">: </w:t>
            </w:r>
            <w:r w:rsidR="004A2955" w:rsidRPr="004A2955">
              <w:rPr>
                <w:rFonts w:ascii="Trebuchet MS" w:hAnsi="Trebuchet MS"/>
              </w:rPr>
              <w:t>Promovarea incluziunii sociale, a reducerii sărăciei și a dezvoltării economice în zonele rurale</w:t>
            </w:r>
          </w:p>
        </w:tc>
      </w:tr>
      <w:tr w:rsidR="00AC3E66" w:rsidRPr="00500D48" w:rsidTr="0023492D">
        <w:tc>
          <w:tcPr>
            <w:tcW w:w="1886" w:type="pct"/>
            <w:vAlign w:val="center"/>
          </w:tcPr>
          <w:p w:rsidR="00AC3E66" w:rsidRPr="00500D48" w:rsidRDefault="00AC3E6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1.5. Corespunde obiectivelor art. </w:t>
            </w:r>
            <w:r w:rsidR="0085415A">
              <w:rPr>
                <w:rFonts w:ascii="Trebuchet MS" w:hAnsi="Trebuchet MS"/>
              </w:rPr>
              <w:t>20</w:t>
            </w:r>
            <w:r w:rsidRPr="00500D48">
              <w:rPr>
                <w:rFonts w:ascii="Trebuchet MS" w:hAnsi="Trebuchet MS"/>
              </w:rPr>
              <w:t xml:space="preserve"> din Reg.(UE) nr.1305/2013</w:t>
            </w:r>
          </w:p>
        </w:tc>
        <w:tc>
          <w:tcPr>
            <w:tcW w:w="3114" w:type="pct"/>
          </w:tcPr>
          <w:p w:rsidR="00AC3E66" w:rsidRPr="00500D48" w:rsidRDefault="0085415A" w:rsidP="008676A6">
            <w:pPr>
              <w:spacing w:line="276" w:lineRule="auto"/>
              <w:jc w:val="both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</w:rPr>
              <w:t>S</w:t>
            </w:r>
            <w:r w:rsidRPr="0085415A">
              <w:rPr>
                <w:rFonts w:ascii="Trebuchet MS" w:hAnsi="Trebuchet MS"/>
              </w:rPr>
              <w:t>ervicii de bază și reînnoirea satelor în zonele rurale</w:t>
            </w:r>
          </w:p>
        </w:tc>
      </w:tr>
      <w:tr w:rsidR="00AC3E66" w:rsidRPr="00500D48" w:rsidTr="0023492D">
        <w:tc>
          <w:tcPr>
            <w:tcW w:w="1886" w:type="pct"/>
            <w:vAlign w:val="center"/>
          </w:tcPr>
          <w:p w:rsidR="00AC3E66" w:rsidRPr="00500D48" w:rsidRDefault="00BB56D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1.6. Contribuie la D</w:t>
            </w:r>
            <w:r w:rsidR="00AC3E66" w:rsidRPr="00500D48">
              <w:rPr>
                <w:rFonts w:ascii="Trebuchet MS" w:hAnsi="Trebuchet MS"/>
              </w:rPr>
              <w:t>omeniul/</w:t>
            </w:r>
            <w:r>
              <w:rPr>
                <w:rFonts w:ascii="Trebuchet MS" w:hAnsi="Trebuchet MS"/>
              </w:rPr>
              <w:t>D</w:t>
            </w:r>
            <w:r w:rsidR="00AC3E66" w:rsidRPr="00500D48">
              <w:rPr>
                <w:rFonts w:ascii="Trebuchet MS" w:hAnsi="Trebuchet MS"/>
              </w:rPr>
              <w:t xml:space="preserve">omeniile de </w:t>
            </w:r>
            <w:r w:rsidR="00AC3E66" w:rsidRPr="00500D48">
              <w:rPr>
                <w:rFonts w:ascii="Trebuchet MS" w:hAnsi="Trebuchet MS"/>
              </w:rPr>
              <w:lastRenderedPageBreak/>
              <w:t xml:space="preserve">intervenție </w:t>
            </w:r>
          </w:p>
        </w:tc>
        <w:tc>
          <w:tcPr>
            <w:tcW w:w="3114" w:type="pct"/>
          </w:tcPr>
          <w:p w:rsidR="00411014" w:rsidRPr="00C633A6" w:rsidRDefault="00876035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876035">
              <w:rPr>
                <w:rFonts w:ascii="Trebuchet MS" w:hAnsi="Trebuchet MS"/>
              </w:rPr>
              <w:lastRenderedPageBreak/>
              <w:t xml:space="preserve">DI </w:t>
            </w:r>
            <w:r w:rsidR="00676542">
              <w:rPr>
                <w:rFonts w:ascii="Trebuchet MS" w:hAnsi="Trebuchet MS"/>
              </w:rPr>
              <w:t>6</w:t>
            </w:r>
            <w:r w:rsidR="00775DF6">
              <w:rPr>
                <w:rFonts w:ascii="Trebuchet MS" w:hAnsi="Trebuchet MS"/>
              </w:rPr>
              <w:t>B</w:t>
            </w:r>
            <w:r w:rsidRPr="00876035">
              <w:rPr>
                <w:rFonts w:ascii="Trebuchet MS" w:hAnsi="Trebuchet MS"/>
              </w:rPr>
              <w:t xml:space="preserve"> </w:t>
            </w:r>
            <w:r w:rsidR="0085415A">
              <w:rPr>
                <w:rFonts w:ascii="Trebuchet MS" w:hAnsi="Trebuchet MS"/>
              </w:rPr>
              <w:t>Încurajarea dezvoltării locale în zonele rurale</w:t>
            </w:r>
          </w:p>
        </w:tc>
      </w:tr>
      <w:tr w:rsidR="00AC3E66" w:rsidRPr="00500D48" w:rsidTr="0023492D">
        <w:tc>
          <w:tcPr>
            <w:tcW w:w="1886" w:type="pct"/>
            <w:vAlign w:val="center"/>
          </w:tcPr>
          <w:p w:rsidR="00AC3E66" w:rsidRPr="00500D48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lastRenderedPageBreak/>
              <w:t>1.7. Contribu</w:t>
            </w:r>
            <w:r w:rsidR="00BB56D6">
              <w:rPr>
                <w:rFonts w:ascii="Trebuchet MS" w:hAnsi="Trebuchet MS"/>
              </w:rPr>
              <w:t>ie</w:t>
            </w:r>
            <w:r w:rsidRPr="00500D48">
              <w:rPr>
                <w:rFonts w:ascii="Trebuchet MS" w:hAnsi="Trebuchet MS"/>
              </w:rPr>
              <w:t xml:space="preserve"> la obiectivele transversale ale Reg.(UE) </w:t>
            </w:r>
            <w:r w:rsidR="00F34443">
              <w:rPr>
                <w:rFonts w:ascii="Trebuchet MS" w:hAnsi="Trebuchet MS"/>
              </w:rPr>
              <w:t xml:space="preserve">nr. </w:t>
            </w:r>
            <w:r w:rsidRPr="00500D48">
              <w:rPr>
                <w:rFonts w:ascii="Trebuchet MS" w:hAnsi="Trebuchet MS"/>
              </w:rPr>
              <w:t>1305/2013</w:t>
            </w:r>
            <w:r w:rsidR="00BB56D6">
              <w:rPr>
                <w:rFonts w:ascii="Trebuchet MS" w:hAnsi="Trebuchet MS"/>
              </w:rPr>
              <w:t>, în conformitate cu art. 5</w:t>
            </w:r>
          </w:p>
        </w:tc>
        <w:tc>
          <w:tcPr>
            <w:tcW w:w="3114" w:type="pct"/>
          </w:tcPr>
          <w:p w:rsidR="00AC3E66" w:rsidRDefault="00F34443" w:rsidP="008676A6">
            <w:pPr>
              <w:spacing w:line="276" w:lineRule="auto"/>
              <w:jc w:val="both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</w:rPr>
              <w:t>Inovare:</w:t>
            </w:r>
          </w:p>
          <w:p w:rsidR="00C75A94" w:rsidRPr="00C75A94" w:rsidRDefault="00C75A94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C75A94">
              <w:rPr>
                <w:rFonts w:ascii="Trebuchet MS" w:hAnsi="Trebuchet MS"/>
              </w:rPr>
              <w:t xml:space="preserve">Sprijinul acordat dezvoltării infrastructurii de bază, în special, este esenţial pentru dezvoltarea economică a </w:t>
            </w:r>
            <w:r>
              <w:rPr>
                <w:rFonts w:ascii="Trebuchet MS" w:hAnsi="Trebuchet MS"/>
              </w:rPr>
              <w:t>teritoriului</w:t>
            </w:r>
            <w:r w:rsidRPr="00C75A94">
              <w:rPr>
                <w:rFonts w:ascii="Trebuchet MS" w:hAnsi="Trebuchet MS"/>
              </w:rPr>
              <w:t>. O</w:t>
            </w:r>
            <w:r>
              <w:rPr>
                <w:rFonts w:ascii="Trebuchet MS" w:hAnsi="Trebuchet MS"/>
              </w:rPr>
              <w:t xml:space="preserve"> </w:t>
            </w:r>
            <w:r w:rsidRPr="00C75A94">
              <w:rPr>
                <w:rFonts w:ascii="Trebuchet MS" w:hAnsi="Trebuchet MS"/>
              </w:rPr>
              <w:t>infrastructură îmbunătățită permite afacerilor din mediul rural să se dezvolte şi încurajează</w:t>
            </w:r>
          </w:p>
          <w:p w:rsidR="00984B60" w:rsidRDefault="00C75A94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C75A94">
              <w:rPr>
                <w:rFonts w:ascii="Trebuchet MS" w:hAnsi="Trebuchet MS"/>
              </w:rPr>
              <w:t>spiritul antreprenorial şi inovator.</w:t>
            </w:r>
          </w:p>
          <w:p w:rsidR="00B063AD" w:rsidRPr="00B063AD" w:rsidRDefault="00B063AD" w:rsidP="008676A6">
            <w:pPr>
              <w:spacing w:line="276" w:lineRule="auto"/>
              <w:jc w:val="both"/>
              <w:rPr>
                <w:rFonts w:ascii="Trebuchet MS" w:hAnsi="Trebuchet MS"/>
                <w:i/>
              </w:rPr>
            </w:pPr>
            <w:r w:rsidRPr="00B063AD">
              <w:rPr>
                <w:rFonts w:ascii="Trebuchet MS" w:hAnsi="Trebuchet MS"/>
                <w:i/>
              </w:rPr>
              <w:t>Mediu şi climă</w:t>
            </w:r>
            <w:r>
              <w:rPr>
                <w:rFonts w:ascii="Trebuchet MS" w:hAnsi="Trebuchet MS"/>
                <w:i/>
              </w:rPr>
              <w:t>:</w:t>
            </w:r>
          </w:p>
          <w:p w:rsidR="00B063AD" w:rsidRPr="00F34443" w:rsidRDefault="00B063AD" w:rsidP="008676A6">
            <w:pPr>
              <w:spacing w:line="276" w:lineRule="auto"/>
              <w:jc w:val="both"/>
              <w:rPr>
                <w:rFonts w:ascii="Trebuchet MS" w:hAnsi="Trebuchet MS"/>
                <w:color w:val="FF0000"/>
              </w:rPr>
            </w:pPr>
            <w:r w:rsidRPr="00B063AD">
              <w:rPr>
                <w:rFonts w:ascii="Trebuchet MS" w:hAnsi="Trebuchet MS"/>
              </w:rPr>
              <w:t>Renovarea aspectului spaţiului natural contribuie la îmbunătăţirea mediului înconjrător.</w:t>
            </w:r>
          </w:p>
        </w:tc>
      </w:tr>
      <w:tr w:rsidR="00EE0002" w:rsidRPr="00500D48" w:rsidTr="0023492D">
        <w:tc>
          <w:tcPr>
            <w:tcW w:w="1886" w:type="pct"/>
            <w:vAlign w:val="center"/>
          </w:tcPr>
          <w:p w:rsidR="00EE0002" w:rsidRPr="00500D48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1.8. Complementaritatea cu alte măsuri din SDL</w:t>
            </w:r>
          </w:p>
        </w:tc>
        <w:tc>
          <w:tcPr>
            <w:tcW w:w="3114" w:type="pct"/>
          </w:tcPr>
          <w:p w:rsidR="00EE0002" w:rsidRPr="0050063F" w:rsidRDefault="00B33370" w:rsidP="008676A6">
            <w:pPr>
              <w:spacing w:line="276" w:lineRule="auto"/>
              <w:jc w:val="both"/>
              <w:rPr>
                <w:rFonts w:ascii="Trebuchet MS" w:hAnsi="Trebuchet MS"/>
                <w:color w:val="FF0000"/>
              </w:rPr>
            </w:pPr>
            <w:r w:rsidRPr="00B33370">
              <w:rPr>
                <w:rFonts w:ascii="Trebuchet MS" w:hAnsi="Trebuchet MS"/>
              </w:rPr>
              <w:t>Beneficiarii indirecti ai M 1/6C (broadband) sunt beneficiari indirecti ai M 6/6B. Beneficiarii indirecti (Persoanele din comunităţile vulnerabile şi marginalizate aflate în sărăcie şi excluziune socială în care există populație aparținând şi minorității romă) ai M 2/6B (Cresterea accesului la servicii accesibile) sunt beneficiari indirecti ai masurii M 6/6B. Astfel masura M 6/6B este complementara cu M 1/6C si M 2/6B.</w:t>
            </w:r>
          </w:p>
        </w:tc>
      </w:tr>
      <w:tr w:rsidR="00EE0002" w:rsidRPr="00500D48" w:rsidTr="0023492D">
        <w:tc>
          <w:tcPr>
            <w:tcW w:w="1886" w:type="pct"/>
            <w:vAlign w:val="center"/>
          </w:tcPr>
          <w:p w:rsidR="00EE0002" w:rsidRPr="00500D48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1.9. Sinergia cu alte măsuri din SDL</w:t>
            </w:r>
          </w:p>
        </w:tc>
        <w:tc>
          <w:tcPr>
            <w:tcW w:w="3114" w:type="pct"/>
          </w:tcPr>
          <w:p w:rsidR="00EE0002" w:rsidRPr="0050063F" w:rsidRDefault="00344F7A" w:rsidP="008676A6">
            <w:pPr>
              <w:spacing w:line="276" w:lineRule="auto"/>
              <w:jc w:val="both"/>
              <w:rPr>
                <w:rFonts w:ascii="Trebuchet MS" w:hAnsi="Trebuchet MS"/>
                <w:color w:val="FF0000"/>
              </w:rPr>
            </w:pPr>
            <w:r w:rsidRPr="0050063F">
              <w:rPr>
                <w:rFonts w:ascii="Trebuchet MS" w:hAnsi="Trebuchet MS"/>
              </w:rPr>
              <w:t xml:space="preserve">Este realizată prin măsurile </w:t>
            </w:r>
            <w:r w:rsidR="00DD2C34">
              <w:rPr>
                <w:rFonts w:ascii="Trebuchet MS" w:hAnsi="Trebuchet MS"/>
              </w:rPr>
              <w:t>3/2B, 4/6A, 5/6A, 7/2A.</w:t>
            </w:r>
            <w:r w:rsidR="000E74B9" w:rsidRPr="0050063F">
              <w:rPr>
                <w:rFonts w:ascii="Trebuchet MS" w:hAnsi="Trebuchet MS"/>
              </w:rPr>
              <w:t xml:space="preserve"> 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EE0002" w:rsidRPr="00500D48" w:rsidRDefault="00EE0002" w:rsidP="008676A6">
            <w:pPr>
              <w:spacing w:line="276" w:lineRule="auto"/>
              <w:jc w:val="both"/>
              <w:rPr>
                <w:rFonts w:ascii="Trebuchet MS" w:hAnsi="Trebuchet MS"/>
                <w:i/>
                <w:color w:val="FF0000"/>
              </w:rPr>
            </w:pPr>
            <w:r w:rsidRPr="00500D48">
              <w:rPr>
                <w:rFonts w:ascii="Trebuchet MS" w:hAnsi="Trebuchet MS"/>
              </w:rPr>
              <w:t>2. VALOAREA ADĂUGATĂ A MĂSURII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B043DB" w:rsidRPr="00A60D3B" w:rsidRDefault="00634A4D" w:rsidP="008676A6">
            <w:pPr>
              <w:spacing w:line="276" w:lineRule="auto"/>
              <w:jc w:val="both"/>
              <w:rPr>
                <w:rFonts w:ascii="Trebuchet MS" w:hAnsi="Trebuchet MS"/>
                <w:color w:val="FF0000"/>
                <w:highlight w:val="yellow"/>
              </w:rPr>
            </w:pPr>
            <w:r w:rsidRPr="000F73AF">
              <w:rPr>
                <w:rFonts w:ascii="Trebuchet MS" w:hAnsi="Trebuchet MS"/>
              </w:rPr>
              <w:t>Măsura va sprijini îmbunătățirea infrastructurii de bază la scară mică în vederea unei dezvoltări economice durabile și a reducerii sărăciei în spațiul rural</w:t>
            </w:r>
            <w:r w:rsidR="00A768EA" w:rsidRPr="000F73AF">
              <w:rPr>
                <w:rFonts w:ascii="Trebuchet MS" w:hAnsi="Trebuchet MS"/>
              </w:rPr>
              <w:t>, va creşte numărul de locuitori care beneficiază de infrastructură de bază îmbunătățită. Măsura</w:t>
            </w:r>
            <w:r w:rsidR="00A768EA" w:rsidRPr="000F73AF">
              <w:t xml:space="preserve"> </w:t>
            </w:r>
            <w:r w:rsidR="00A768EA" w:rsidRPr="000F73AF">
              <w:rPr>
                <w:rFonts w:ascii="Trebuchet MS" w:hAnsi="Trebuchet MS"/>
              </w:rPr>
              <w:t>va oferi sprijin financiar pentru protejarea, prin întreţinere, restaurare şi modernizare a obiectivelor de patrimoniu cultural de interes local, așezăminte monahale inclusiv a așezămintelor culturale- cămine culturale. Investițiile vor avea un impact pozitiv asupra turismului local și vor ajuta la stimularea dezvoltării mediului de afaceri local. De asemenea</w:t>
            </w:r>
            <w:r w:rsidR="00CE41BA" w:rsidRPr="000F73AF">
              <w:rPr>
                <w:rFonts w:ascii="Trebuchet MS" w:hAnsi="Trebuchet MS"/>
              </w:rPr>
              <w:t xml:space="preserve"> măsura va sprijini autotărităţile pentru a-şi îmbunătăţi serviciile privind situaţiile de urgenţă, astfel ca populaţia să fie mai în siguranţă şi operaţiunile să se deruleze fără sincope.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EE0002" w:rsidRPr="007D04E9" w:rsidRDefault="00EE0002" w:rsidP="008676A6">
            <w:pPr>
              <w:spacing w:line="276" w:lineRule="auto"/>
              <w:jc w:val="both"/>
              <w:rPr>
                <w:rFonts w:ascii="Trebuchet MS" w:hAnsi="Trebuchet MS"/>
                <w:i/>
                <w:color w:val="FF0000"/>
              </w:rPr>
            </w:pPr>
            <w:r w:rsidRPr="007D04E9">
              <w:rPr>
                <w:rFonts w:ascii="Trebuchet MS" w:hAnsi="Trebuchet MS"/>
              </w:rPr>
              <w:t>3. TRIMITERI LA ALTE ACTE LEGISLATIVE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111DBC" w:rsidRPr="007D04E9" w:rsidRDefault="00111DBC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D04E9">
              <w:rPr>
                <w:rFonts w:ascii="Trebuchet MS" w:hAnsi="Trebuchet MS"/>
              </w:rPr>
              <w:t>Legislaţie UE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Directiva 2000/60/CE a Parlamentului European şi a Consiliului din 23 octombrie 2000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R (UE) nr. 1407/2013 privind aplicarea art. 107 și 108 din Tratatul privind funcționarea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Uniunii Europene referitor la ajutoarele de minimis.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R(UE) nr. 1303/2013 de stabilire a unor dispoziții comune privind Fondul european de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dezvoltare regională, Fondul social european, Fondul de coeziune, Fondul european agricol</w:t>
            </w:r>
            <w:r>
              <w:rPr>
                <w:rFonts w:ascii="Trebuchet MS" w:hAnsi="Trebuchet MS"/>
              </w:rPr>
              <w:t xml:space="preserve"> </w:t>
            </w:r>
            <w:r w:rsidRPr="00670806">
              <w:rPr>
                <w:rFonts w:ascii="Trebuchet MS" w:hAnsi="Trebuchet MS"/>
              </w:rPr>
              <w:t>pentru dezvoltare rurală și Fondul european pentru pescuit și afaceri maritime, precum și de</w:t>
            </w:r>
            <w:r>
              <w:rPr>
                <w:rFonts w:ascii="Trebuchet MS" w:hAnsi="Trebuchet MS"/>
              </w:rPr>
              <w:t xml:space="preserve"> </w:t>
            </w:r>
            <w:r w:rsidRPr="00670806">
              <w:rPr>
                <w:rFonts w:ascii="Trebuchet MS" w:hAnsi="Trebuchet MS"/>
              </w:rPr>
              <w:t>stabilire a unor dispoziții generale privind Fondul european de dezvoltare regională, Fondul</w:t>
            </w:r>
            <w:r>
              <w:rPr>
                <w:rFonts w:ascii="Trebuchet MS" w:hAnsi="Trebuchet MS"/>
              </w:rPr>
              <w:t xml:space="preserve"> </w:t>
            </w:r>
            <w:r w:rsidRPr="00670806">
              <w:rPr>
                <w:rFonts w:ascii="Trebuchet MS" w:hAnsi="Trebuchet MS"/>
              </w:rPr>
              <w:t>social european, Fondul de coeziune și Fondul european pentru pescuit și afaceri maritime și</w:t>
            </w:r>
            <w:r>
              <w:rPr>
                <w:rFonts w:ascii="Trebuchet MS" w:hAnsi="Trebuchet MS"/>
              </w:rPr>
              <w:t xml:space="preserve"> </w:t>
            </w:r>
            <w:r w:rsidRPr="00670806">
              <w:rPr>
                <w:rFonts w:ascii="Trebuchet MS" w:hAnsi="Trebuchet MS"/>
              </w:rPr>
              <w:t>de abrogare a R (CE) nr. 1083/2006 al Consiliului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R (UE) nr. 480/2014 de completare a R (UE) nr. 1303/2013</w:t>
            </w:r>
          </w:p>
          <w:p w:rsidR="00111DBC" w:rsidRPr="007D04E9" w:rsidRDefault="00670806" w:rsidP="008676A6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R (UE) nr. 808/2014 de stabilire a normelor de aplicare a R (UE) Nr. 1305/2013</w:t>
            </w:r>
          </w:p>
          <w:p w:rsidR="0004360C" w:rsidRPr="007D04E9" w:rsidRDefault="00111DBC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D04E9">
              <w:rPr>
                <w:rFonts w:ascii="Trebuchet MS" w:hAnsi="Trebuchet MS"/>
              </w:rPr>
              <w:t>Legislaţie naţională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Ordonanța Guvernului nr. 43/1997 privind regimul drumurilor, cu modificările și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completările ulterioare;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lastRenderedPageBreak/>
              <w:t>Legea nr. 215/2001 a administrației publice locale - republicată, cu modificările și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completările ulterioare;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Legea nr. 422/2001 privind protejarea monumentelor istorice, cu modificările și completările ulterioare;</w:t>
            </w:r>
          </w:p>
          <w:p w:rsid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Legea nr 489/2006 privind libertatea religiei și regimul general al cultelor – republicată, cu modificările și completările ulterioare;</w:t>
            </w:r>
          </w:p>
          <w:p w:rsidR="00143224" w:rsidRDefault="00143224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143224">
              <w:rPr>
                <w:rFonts w:ascii="Trebuchet MS" w:hAnsi="Trebuchet MS"/>
              </w:rPr>
              <w:t>LEGE nr. 422 din 18 iulie 2001 privind protejarea monumentelor istorice cu modificările și completările ulterioare</w:t>
            </w:r>
          </w:p>
          <w:p w:rsidR="00143224" w:rsidRPr="00143224" w:rsidRDefault="00143224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143224">
              <w:rPr>
                <w:rFonts w:ascii="Trebuchet MS" w:hAnsi="Trebuchet MS"/>
              </w:rPr>
              <w:t>Ordinul nr. 2260 din 18 aprilie 2008 privind aprobarea Normelor metodologice de clasare şi inventariere a monumentelor istorice, cu modificările și completările ulterioare;</w:t>
            </w:r>
          </w:p>
          <w:p w:rsidR="00670806" w:rsidRPr="00670806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Hotărârea de Guvern nr 26/2000 cu privire la asociații și fundații, cu modificările și</w:t>
            </w:r>
          </w:p>
          <w:p w:rsidR="00111DBC" w:rsidRDefault="00670806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>completările ulterioare;</w:t>
            </w:r>
          </w:p>
          <w:p w:rsidR="0075787D" w:rsidRPr="0075787D" w:rsidRDefault="0075787D" w:rsidP="008676A6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75787D">
              <w:rPr>
                <w:rFonts w:ascii="Trebuchet MS" w:hAnsi="Trebuchet MS"/>
              </w:rPr>
              <w:t>Ordinul nr. 2112/2015 privind instituirea schemei de ajutor de minimis "Sprijin acordat pentru stimularea investiţiilor asociate conservării patrimoniului şi pentru menţinerea tradiţiilor şi moştenirii spirituale"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A845B7" w:rsidRPr="00A60D3B" w:rsidRDefault="00EE0002" w:rsidP="008676A6">
            <w:pPr>
              <w:spacing w:line="276" w:lineRule="auto"/>
              <w:jc w:val="both"/>
              <w:rPr>
                <w:rFonts w:ascii="Trebuchet MS" w:hAnsi="Trebuchet MS"/>
                <w:highlight w:val="yellow"/>
              </w:rPr>
            </w:pPr>
            <w:r w:rsidRPr="007D04E9">
              <w:rPr>
                <w:rFonts w:ascii="Trebuchet MS" w:hAnsi="Trebuchet MS"/>
              </w:rPr>
              <w:lastRenderedPageBreak/>
              <w:t>4. BENEFICIARI DIRECȚI/INDIRECȚI (GRUP ȚINTĂ)</w:t>
            </w:r>
            <w:r w:rsidR="00A845B7" w:rsidRPr="007D04E9">
              <w:rPr>
                <w:rFonts w:ascii="Trebuchet MS" w:hAnsi="Trebuchet MS"/>
                <w:i/>
                <w:color w:val="FF0000"/>
              </w:rPr>
              <w:t xml:space="preserve"> </w:t>
            </w:r>
          </w:p>
        </w:tc>
      </w:tr>
      <w:tr w:rsidR="00EE0002" w:rsidRPr="00500D48" w:rsidTr="0023492D">
        <w:tc>
          <w:tcPr>
            <w:tcW w:w="1886" w:type="pct"/>
            <w:vAlign w:val="center"/>
          </w:tcPr>
          <w:p w:rsidR="00EE0002" w:rsidRPr="002B02E1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2B02E1">
              <w:rPr>
                <w:rFonts w:ascii="Trebuchet MS" w:hAnsi="Trebuchet MS"/>
              </w:rPr>
              <w:t>4.1. Beneficiari direcţi</w:t>
            </w:r>
          </w:p>
        </w:tc>
        <w:tc>
          <w:tcPr>
            <w:tcW w:w="3114" w:type="pct"/>
          </w:tcPr>
          <w:p w:rsidR="00E25859" w:rsidRPr="00E25859" w:rsidRDefault="00E25859" w:rsidP="008676A6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rebuchet MS" w:hAnsi="Trebuchet MS"/>
              </w:rPr>
            </w:pPr>
            <w:r w:rsidRPr="00E25859">
              <w:rPr>
                <w:rFonts w:ascii="Trebuchet MS" w:hAnsi="Trebuchet MS"/>
              </w:rPr>
              <w:t>Comunele și asociațiile acestora, conform legislaţiei naţionale în vigoare.</w:t>
            </w:r>
          </w:p>
          <w:p w:rsidR="00B56C5E" w:rsidRPr="002B02E1" w:rsidRDefault="00143224" w:rsidP="008676A6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rebuchet MS" w:hAnsi="Trebuchet MS"/>
              </w:rPr>
            </w:pPr>
            <w:r w:rsidRPr="00143224">
              <w:rPr>
                <w:rFonts w:ascii="Trebuchet MS" w:hAnsi="Trebuchet MS"/>
              </w:rPr>
              <w:t>Unități de cult conform legislației în vigoare</w:t>
            </w:r>
          </w:p>
        </w:tc>
      </w:tr>
      <w:tr w:rsidR="00EE0002" w:rsidRPr="00500D48" w:rsidTr="0023492D">
        <w:tc>
          <w:tcPr>
            <w:tcW w:w="1886" w:type="pct"/>
            <w:vAlign w:val="center"/>
          </w:tcPr>
          <w:p w:rsidR="00EE0002" w:rsidRPr="002B02E1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2B02E1">
              <w:rPr>
                <w:rFonts w:ascii="Trebuchet MS" w:hAnsi="Trebuchet MS"/>
              </w:rPr>
              <w:t>4.2. Beneficiari indirecţi</w:t>
            </w:r>
          </w:p>
        </w:tc>
        <w:tc>
          <w:tcPr>
            <w:tcW w:w="3114" w:type="pct"/>
          </w:tcPr>
          <w:p w:rsidR="00EE0002" w:rsidRPr="00E046CF" w:rsidRDefault="00E046CF" w:rsidP="008676A6">
            <w:pPr>
              <w:spacing w:line="276" w:lineRule="auto"/>
              <w:jc w:val="both"/>
              <w:rPr>
                <w:rFonts w:ascii="Trebuchet MS" w:hAnsi="Trebuchet MS"/>
                <w:color w:val="FF0000"/>
              </w:rPr>
            </w:pPr>
            <w:r w:rsidRPr="00E046CF">
              <w:rPr>
                <w:rFonts w:ascii="Trebuchet MS" w:hAnsi="Trebuchet MS"/>
              </w:rPr>
              <w:t>Populaţia terioriului GAL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A845B7" w:rsidRPr="004D0142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4D0142">
              <w:rPr>
                <w:rFonts w:ascii="Trebuchet MS" w:hAnsi="Trebuchet MS"/>
              </w:rPr>
              <w:t>5. TIP DE SPRIJIN (</w:t>
            </w:r>
            <w:r w:rsidR="00BB56D6" w:rsidRPr="004D0142">
              <w:rPr>
                <w:rFonts w:ascii="Trebuchet MS" w:hAnsi="Trebuchet MS"/>
              </w:rPr>
              <w:t>în conformitate cu</w:t>
            </w:r>
            <w:r w:rsidRPr="004D0142">
              <w:rPr>
                <w:rFonts w:ascii="Trebuchet MS" w:hAnsi="Trebuchet MS"/>
              </w:rPr>
              <w:t xml:space="preserve"> </w:t>
            </w:r>
            <w:r w:rsidR="00BB56D6" w:rsidRPr="004D0142">
              <w:rPr>
                <w:rFonts w:ascii="Trebuchet MS" w:hAnsi="Trebuchet MS"/>
              </w:rPr>
              <w:t>art</w:t>
            </w:r>
            <w:r w:rsidRPr="004D0142">
              <w:rPr>
                <w:rFonts w:ascii="Trebuchet MS" w:hAnsi="Trebuchet MS"/>
              </w:rPr>
              <w:t xml:space="preserve">. 67 </w:t>
            </w:r>
            <w:r w:rsidR="00BB56D6" w:rsidRPr="004D0142">
              <w:rPr>
                <w:rFonts w:ascii="Trebuchet MS" w:hAnsi="Trebuchet MS"/>
              </w:rPr>
              <w:t>al</w:t>
            </w:r>
            <w:r w:rsidRPr="004D0142">
              <w:rPr>
                <w:rFonts w:ascii="Trebuchet MS" w:hAnsi="Trebuchet MS"/>
              </w:rPr>
              <w:t xml:space="preserve"> R</w:t>
            </w:r>
            <w:r w:rsidR="00BB56D6" w:rsidRPr="004D0142">
              <w:rPr>
                <w:rFonts w:ascii="Trebuchet MS" w:hAnsi="Trebuchet MS"/>
              </w:rPr>
              <w:t>eg</w:t>
            </w:r>
            <w:r w:rsidRPr="004D0142">
              <w:rPr>
                <w:rFonts w:ascii="Trebuchet MS" w:hAnsi="Trebuchet MS"/>
              </w:rPr>
              <w:t xml:space="preserve">. (UE) </w:t>
            </w:r>
            <w:r w:rsidR="00BB56D6" w:rsidRPr="004D0142">
              <w:rPr>
                <w:rFonts w:ascii="Trebuchet MS" w:hAnsi="Trebuchet MS"/>
              </w:rPr>
              <w:t>nr</w:t>
            </w:r>
            <w:r w:rsidRPr="004D0142">
              <w:rPr>
                <w:rFonts w:ascii="Trebuchet MS" w:hAnsi="Trebuchet MS"/>
              </w:rPr>
              <w:t>.1303/2013)</w:t>
            </w:r>
            <w:r w:rsidR="00A845B7" w:rsidRPr="004D0142">
              <w:t xml:space="preserve"> 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0B011F" w:rsidRPr="00397776" w:rsidRDefault="000B011F" w:rsidP="008676A6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 w:rsidRPr="00397776">
              <w:rPr>
                <w:rFonts w:ascii="Trebuchet MS" w:hAnsi="Trebuchet MS"/>
              </w:rPr>
              <w:t>Rambursarea costurilor eligibile suportate și plătite efectiv</w:t>
            </w:r>
          </w:p>
          <w:p w:rsidR="00EE0002" w:rsidRPr="00397776" w:rsidRDefault="000B011F" w:rsidP="008676A6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360"/>
              <w:jc w:val="both"/>
              <w:rPr>
                <w:rFonts w:ascii="Trebuchet MS" w:hAnsi="Trebuchet MS"/>
                <w:i/>
                <w:color w:val="FF0000"/>
              </w:rPr>
            </w:pPr>
            <w:r w:rsidRPr="00397776">
              <w:rPr>
                <w:rFonts w:ascii="Trebuchet MS" w:hAnsi="Trebuchet MS"/>
              </w:rPr>
              <w:t>Plăți în avans, cu condiția constituirii unei garanții bancare corespunzătoare procentului de 100% din valoarea avansului, în conformitate cu art. 45 (4) și art. 63 ale R (UE) nr. 1305/2013</w:t>
            </w:r>
          </w:p>
        </w:tc>
      </w:tr>
      <w:tr w:rsidR="00EE0002" w:rsidRPr="00500D48" w:rsidTr="0023492D">
        <w:tc>
          <w:tcPr>
            <w:tcW w:w="5000" w:type="pct"/>
            <w:gridSpan w:val="2"/>
            <w:vAlign w:val="center"/>
          </w:tcPr>
          <w:p w:rsidR="00A845B7" w:rsidRPr="00866E42" w:rsidRDefault="00EE0002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866E42">
              <w:rPr>
                <w:rFonts w:ascii="Trebuchet MS" w:hAnsi="Trebuchet MS"/>
              </w:rPr>
              <w:t>6. TIPURI DE ACȚIUNI ELIGIBILE ȘI NEELIGIBILE</w:t>
            </w:r>
            <w:r w:rsidR="00A845B7" w:rsidRPr="00866E42">
              <w:t xml:space="preserve"> </w:t>
            </w:r>
          </w:p>
        </w:tc>
      </w:tr>
      <w:tr w:rsidR="00F96165" w:rsidRPr="00500D48" w:rsidTr="0023492D">
        <w:tc>
          <w:tcPr>
            <w:tcW w:w="5000" w:type="pct"/>
            <w:gridSpan w:val="2"/>
            <w:vAlign w:val="center"/>
          </w:tcPr>
          <w:p w:rsidR="00F96165" w:rsidRPr="00866E42" w:rsidRDefault="00385297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866E42">
              <w:rPr>
                <w:rFonts w:ascii="Trebuchet MS" w:hAnsi="Trebuchet MS"/>
              </w:rPr>
              <w:t xml:space="preserve">6.1. Acţiuni eligibile </w:t>
            </w:r>
          </w:p>
        </w:tc>
      </w:tr>
      <w:tr w:rsidR="00A933B3" w:rsidRPr="00500D48" w:rsidTr="0023492D">
        <w:tc>
          <w:tcPr>
            <w:tcW w:w="5000" w:type="pct"/>
            <w:gridSpan w:val="2"/>
            <w:vAlign w:val="center"/>
          </w:tcPr>
          <w:p w:rsidR="00866E42" w:rsidRDefault="00D9379A" w:rsidP="008676A6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</w:t>
            </w:r>
            <w:r w:rsidRPr="00D9379A">
              <w:rPr>
                <w:rFonts w:ascii="Trebuchet MS" w:hAnsi="Trebuchet MS"/>
              </w:rPr>
              <w:t xml:space="preserve">nfrastructura </w:t>
            </w:r>
            <w:r w:rsidR="00974E30">
              <w:rPr>
                <w:rFonts w:ascii="Trebuchet MS" w:hAnsi="Trebuchet MS"/>
              </w:rPr>
              <w:t>la scară mică</w:t>
            </w:r>
            <w:r w:rsidRPr="00D9379A">
              <w:rPr>
                <w:rFonts w:ascii="Trebuchet MS" w:hAnsi="Trebuchet MS"/>
              </w:rPr>
              <w:t xml:space="preserve"> de interes local</w:t>
            </w:r>
          </w:p>
          <w:p w:rsidR="003779D2" w:rsidRPr="003779D2" w:rsidRDefault="003779D2" w:rsidP="008676A6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 w:rsidRPr="003779D2">
              <w:rPr>
                <w:rFonts w:ascii="Trebuchet MS" w:hAnsi="Trebuchet MS"/>
              </w:rPr>
              <w:t>Investiţii asociate cu protejarea patrimoniului cultural respectiv realizarea de investiții pentru conservarea patrimoniului cultural de interes local, de clasă B</w:t>
            </w:r>
          </w:p>
          <w:p w:rsidR="00974E30" w:rsidRPr="00974E30" w:rsidRDefault="00974E30" w:rsidP="008676A6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</w:t>
            </w:r>
            <w:r w:rsidRPr="00974E30">
              <w:rPr>
                <w:rFonts w:ascii="Trebuchet MS" w:hAnsi="Trebuchet MS"/>
              </w:rPr>
              <w:t>nvestiţii  în domeniul energiei din surse regenerabile și al economisirii energiei</w:t>
            </w:r>
          </w:p>
          <w:p w:rsidR="00974E30" w:rsidRDefault="00974E30" w:rsidP="008676A6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</w:t>
            </w:r>
            <w:r w:rsidRPr="00974E30">
              <w:rPr>
                <w:rFonts w:ascii="Trebuchet MS" w:hAnsi="Trebuchet MS"/>
              </w:rPr>
              <w:t>nvestiții de uz public în infrastructura de agrement, în informarea turiștilor și în infrastructura turistică la scară mică</w:t>
            </w:r>
          </w:p>
          <w:p w:rsidR="00974E30" w:rsidRDefault="00974E30" w:rsidP="008676A6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Investiţii în reabilitatea</w:t>
            </w:r>
            <w:r w:rsidR="00CF07B2">
              <w:rPr>
                <w:rFonts w:ascii="Trebuchet MS" w:hAnsi="Trebuchet MS"/>
              </w:rPr>
              <w:t>, modernizarea</w:t>
            </w:r>
            <w:r>
              <w:rPr>
                <w:rFonts w:ascii="Trebuchet MS" w:hAnsi="Trebuchet MS"/>
              </w:rPr>
              <w:t xml:space="preserve"> imobilelor aparţinând sediilor administrative ale comunelor</w:t>
            </w:r>
            <w:r w:rsidR="00A84858">
              <w:rPr>
                <w:rFonts w:ascii="Trebuchet MS" w:hAnsi="Trebuchet MS"/>
              </w:rPr>
              <w:t xml:space="preserve">/primăriilor, </w:t>
            </w:r>
            <w:r w:rsidR="00CF07B2">
              <w:rPr>
                <w:rFonts w:ascii="Trebuchet MS" w:hAnsi="Trebuchet MS"/>
              </w:rPr>
              <w:t xml:space="preserve">reabilitarea, </w:t>
            </w:r>
            <w:r w:rsidR="00A84858" w:rsidRPr="00A84858">
              <w:rPr>
                <w:rFonts w:ascii="Trebuchet MS" w:hAnsi="Trebuchet MS"/>
              </w:rPr>
              <w:t>modernizarea cămin</w:t>
            </w:r>
            <w:r w:rsidR="00A84858">
              <w:rPr>
                <w:rFonts w:ascii="Trebuchet MS" w:hAnsi="Trebuchet MS"/>
              </w:rPr>
              <w:t>elor culturale din teritoriul GAL</w:t>
            </w:r>
          </w:p>
          <w:p w:rsidR="00974E30" w:rsidRPr="00974E30" w:rsidRDefault="00FD6F69" w:rsidP="008676A6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Investi</w:t>
            </w:r>
            <w:r w:rsidR="00974E30">
              <w:rPr>
                <w:rFonts w:ascii="Trebuchet MS" w:hAnsi="Trebuchet MS"/>
              </w:rPr>
              <w:t>ţii în echipamente şi utilaje aferente compartimentelor de situaţii de urgenţă din cadrul comunelor</w:t>
            </w:r>
            <w:r w:rsidR="00A84858">
              <w:rPr>
                <w:rFonts w:ascii="Trebuchet MS" w:hAnsi="Trebuchet MS"/>
              </w:rPr>
              <w:t>/primăriilor</w:t>
            </w:r>
          </w:p>
        </w:tc>
      </w:tr>
      <w:tr w:rsidR="00BB56D6" w:rsidRPr="00500D48" w:rsidTr="0023492D">
        <w:tc>
          <w:tcPr>
            <w:tcW w:w="5000" w:type="pct"/>
            <w:gridSpan w:val="2"/>
            <w:vAlign w:val="center"/>
          </w:tcPr>
          <w:p w:rsidR="00BB56D6" w:rsidRPr="00866E42" w:rsidRDefault="00BB56D6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866E42">
              <w:rPr>
                <w:rFonts w:ascii="Trebuchet MS" w:hAnsi="Trebuchet MS"/>
              </w:rPr>
              <w:t xml:space="preserve">6.2. Acţiuni neeligibile </w:t>
            </w:r>
          </w:p>
        </w:tc>
      </w:tr>
      <w:tr w:rsidR="005E6674" w:rsidRPr="00500D48" w:rsidTr="0023492D">
        <w:tc>
          <w:tcPr>
            <w:tcW w:w="5000" w:type="pct"/>
            <w:gridSpan w:val="2"/>
            <w:vAlign w:val="center"/>
          </w:tcPr>
          <w:p w:rsidR="004B759F" w:rsidRDefault="00D9379A" w:rsidP="008676A6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D9379A">
              <w:rPr>
                <w:rFonts w:ascii="Trebuchet MS" w:hAnsi="Trebuchet MS"/>
              </w:rPr>
              <w:t>Investițiile în infrastructura pentru localitățile care intră sub incidența proiectelor regionale finanțate prin POS Mediu sau POIM</w:t>
            </w:r>
          </w:p>
          <w:p w:rsidR="00974E30" w:rsidRDefault="00974E30" w:rsidP="008676A6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Pr="00974E30">
              <w:rPr>
                <w:rFonts w:ascii="Trebuchet MS" w:hAnsi="Trebuchet MS"/>
              </w:rPr>
              <w:t>chiziţi</w:t>
            </w:r>
            <w:r w:rsidR="00AE2C9E">
              <w:rPr>
                <w:rFonts w:ascii="Trebuchet MS" w:hAnsi="Trebuchet MS"/>
              </w:rPr>
              <w:t>a</w:t>
            </w:r>
            <w:r w:rsidRPr="00974E30">
              <w:rPr>
                <w:rFonts w:ascii="Trebuchet MS" w:hAnsi="Trebuchet MS"/>
              </w:rPr>
              <w:t xml:space="preserve"> de bunuri și echipamente ”second hand”;</w:t>
            </w:r>
          </w:p>
          <w:p w:rsidR="00AE2C9E" w:rsidRDefault="00AE2C9E" w:rsidP="008676A6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Pr="00AE2C9E">
              <w:rPr>
                <w:rFonts w:ascii="Trebuchet MS" w:hAnsi="Trebuchet MS"/>
              </w:rPr>
              <w:t>chiziția mijloacelor de transport pentru uz personal şi pentru transport persoane</w:t>
            </w:r>
          </w:p>
          <w:p w:rsidR="00B605CA" w:rsidRDefault="00B605CA" w:rsidP="008676A6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Pr="00B605CA">
              <w:rPr>
                <w:rFonts w:ascii="Trebuchet MS" w:hAnsi="Trebuchet MS"/>
              </w:rPr>
              <w:t>chiziţi</w:t>
            </w:r>
            <w:r>
              <w:rPr>
                <w:rFonts w:ascii="Trebuchet MS" w:hAnsi="Trebuchet MS"/>
              </w:rPr>
              <w:t>a</w:t>
            </w:r>
            <w:r w:rsidRPr="00B605CA">
              <w:rPr>
                <w:rFonts w:ascii="Trebuchet MS" w:hAnsi="Trebuchet MS"/>
              </w:rPr>
              <w:t xml:space="preserve"> de terenuri neconstruite și de terenuri construite</w:t>
            </w:r>
          </w:p>
          <w:p w:rsidR="00BF5118" w:rsidRPr="00866E42" w:rsidRDefault="00BF5118" w:rsidP="008676A6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T</w:t>
            </w:r>
            <w:r w:rsidRPr="00BF5118">
              <w:rPr>
                <w:rFonts w:ascii="Trebuchet MS" w:hAnsi="Trebuchet MS"/>
              </w:rPr>
              <w:t>axa pe valoarea adăugată, cu excepţia cazului în care aceasta nu se poate recupera în temeiul legislaţiei naţionale privind TVA-ul sau a prevederilor specifice pentru instrumente financiare</w:t>
            </w:r>
          </w:p>
        </w:tc>
      </w:tr>
      <w:tr w:rsidR="00A933B3" w:rsidRPr="00500D48" w:rsidTr="0023492D">
        <w:tc>
          <w:tcPr>
            <w:tcW w:w="5000" w:type="pct"/>
            <w:gridSpan w:val="2"/>
            <w:vAlign w:val="center"/>
          </w:tcPr>
          <w:p w:rsidR="00A845B7" w:rsidRPr="00771F32" w:rsidRDefault="00A933B3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71F32">
              <w:rPr>
                <w:rFonts w:ascii="Trebuchet MS" w:hAnsi="Trebuchet MS"/>
              </w:rPr>
              <w:lastRenderedPageBreak/>
              <w:t>7. CONDIȚII DE ELIGIBILITATE</w:t>
            </w:r>
          </w:p>
        </w:tc>
      </w:tr>
      <w:tr w:rsidR="00A933B3" w:rsidRPr="00500D48" w:rsidTr="0023492D">
        <w:tc>
          <w:tcPr>
            <w:tcW w:w="5000" w:type="pct"/>
            <w:gridSpan w:val="2"/>
            <w:vAlign w:val="center"/>
          </w:tcPr>
          <w:p w:rsidR="00C64860" w:rsidRDefault="00B471CA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B471CA">
              <w:rPr>
                <w:rFonts w:ascii="Trebuchet MS" w:hAnsi="Trebuchet MS"/>
              </w:rPr>
              <w:t>Solicitantul trebuie să se încadreze în categoria beneficiarilor eligibili;</w:t>
            </w:r>
          </w:p>
          <w:p w:rsidR="00B471CA" w:rsidRDefault="00B471CA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B471CA">
              <w:rPr>
                <w:rFonts w:ascii="Trebuchet MS" w:hAnsi="Trebuchet MS"/>
              </w:rPr>
              <w:t>Solicitantul trebuie să se angajeze că va asigura mentenanţa investiției pe o perioadă de minimum 5 ani de la data ultimei plăţi</w:t>
            </w:r>
          </w:p>
          <w:p w:rsidR="00B471CA" w:rsidRDefault="00B471CA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B471CA">
              <w:rPr>
                <w:rFonts w:ascii="Trebuchet MS" w:hAnsi="Trebuchet MS"/>
              </w:rPr>
              <w:t>Solicitantul nu trebuie să fie în insolvență sau incapacitate de plată</w:t>
            </w:r>
          </w:p>
          <w:p w:rsidR="00B471CA" w:rsidRDefault="00B471CA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B471CA">
              <w:rPr>
                <w:rFonts w:ascii="Trebuchet MS" w:hAnsi="Trebuchet MS"/>
              </w:rPr>
              <w:t>Investiția trebuie să fie în corelare cu strategi</w:t>
            </w:r>
            <w:r>
              <w:rPr>
                <w:rFonts w:ascii="Trebuchet MS" w:hAnsi="Trebuchet MS"/>
              </w:rPr>
              <w:t>a</w:t>
            </w:r>
            <w:r w:rsidRPr="00B471CA">
              <w:rPr>
                <w:rFonts w:ascii="Trebuchet MS" w:hAnsi="Trebuchet MS"/>
              </w:rPr>
              <w:t xml:space="preserve"> de dezvoltare locală aprobată, corespunzătoare domeniului de investiţii</w:t>
            </w:r>
          </w:p>
          <w:p w:rsidR="00907CC1" w:rsidRDefault="00907CC1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Investitia trebuie sa respecte Planul Urbanistic General in vigoare</w:t>
            </w:r>
          </w:p>
          <w:p w:rsidR="005B4C7B" w:rsidRDefault="00B776F7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ins w:id="1" w:author="silviu" w:date="2017-05-11T11:07:00Z"/>
                <w:rFonts w:ascii="Trebuchet MS" w:hAnsi="Trebuchet MS"/>
              </w:rPr>
            </w:pPr>
            <w:r w:rsidRPr="00B776F7">
              <w:rPr>
                <w:rFonts w:ascii="Trebuchet MS" w:hAnsi="Trebuchet MS"/>
              </w:rPr>
              <w:t>Investiția trebuie să demonstreze  necesitatea, oportunitatea și potențialul economic al acesteia</w:t>
            </w:r>
          </w:p>
          <w:p w:rsidR="00E36853" w:rsidRPr="00526450" w:rsidRDefault="00E36853" w:rsidP="008676A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Investitia in sistemul de alimenatre cu apa trebuie sa se realizeze in mod obligatoriu impreuna cu reteua de apa uzata, daca aceasta nu exista</w:t>
            </w:r>
          </w:p>
        </w:tc>
      </w:tr>
      <w:tr w:rsidR="00A845B7" w:rsidRPr="00500D48" w:rsidTr="0023492D">
        <w:tc>
          <w:tcPr>
            <w:tcW w:w="5000" w:type="pct"/>
            <w:gridSpan w:val="2"/>
            <w:vAlign w:val="center"/>
          </w:tcPr>
          <w:p w:rsidR="00A845B7" w:rsidRPr="00B1045C" w:rsidRDefault="00A845B7" w:rsidP="008676A6">
            <w:pPr>
              <w:spacing w:line="276" w:lineRule="auto"/>
              <w:jc w:val="both"/>
              <w:rPr>
                <w:rFonts w:ascii="Trebuchet MS" w:hAnsi="Trebuchet MS"/>
                <w:i/>
                <w:color w:val="FF0000"/>
              </w:rPr>
            </w:pPr>
            <w:r w:rsidRPr="00B1045C">
              <w:rPr>
                <w:rFonts w:ascii="Trebuchet MS" w:hAnsi="Trebuchet MS"/>
              </w:rPr>
              <w:t>8. CRITERII DE SELECȚIE</w:t>
            </w:r>
          </w:p>
        </w:tc>
      </w:tr>
      <w:tr w:rsidR="00A845B7" w:rsidRPr="00500D48" w:rsidTr="0023492D">
        <w:tc>
          <w:tcPr>
            <w:tcW w:w="5000" w:type="pct"/>
            <w:gridSpan w:val="2"/>
            <w:vAlign w:val="center"/>
          </w:tcPr>
          <w:p w:rsidR="00D9379A" w:rsidRDefault="00143224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143224">
              <w:rPr>
                <w:rFonts w:ascii="Trebuchet MS" w:hAnsi="Trebuchet MS"/>
              </w:rPr>
              <w:t>Principiul gradului de acoperire a populației deservite</w:t>
            </w:r>
          </w:p>
          <w:p w:rsidR="005B4C7B" w:rsidRPr="005B4C7B" w:rsidRDefault="005B4C7B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5B4C7B">
              <w:rPr>
                <w:rFonts w:ascii="Trebuchet MS" w:hAnsi="Trebuchet MS"/>
              </w:rPr>
              <w:t>Introducerea investiţiei din patrimoniul cultural de clasă B în circuitul turistic, la finalizarea acesteia</w:t>
            </w:r>
          </w:p>
          <w:p w:rsidR="005B4C7B" w:rsidRPr="005B4C7B" w:rsidRDefault="005B4C7B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5B4C7B">
              <w:rPr>
                <w:rFonts w:ascii="Trebuchet MS" w:hAnsi="Trebuchet MS"/>
              </w:rPr>
              <w:t>Principiul valorii culturale în funcție de numărul de activități socio-culturale</w:t>
            </w:r>
          </w:p>
          <w:p w:rsidR="005B4C7B" w:rsidRDefault="005B4C7B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5B4C7B">
              <w:rPr>
                <w:rFonts w:ascii="Trebuchet MS" w:hAnsi="Trebuchet MS"/>
              </w:rPr>
              <w:t>desfășurate</w:t>
            </w:r>
          </w:p>
          <w:p w:rsidR="00D9379A" w:rsidRDefault="000E0315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0E0315">
              <w:rPr>
                <w:rFonts w:ascii="Trebuchet MS" w:hAnsi="Trebuchet MS"/>
              </w:rPr>
              <w:t>Principiul gradului de deservire a populației, inclusiv potențialul turistic al localității rurale</w:t>
            </w:r>
          </w:p>
          <w:p w:rsidR="00515B5A" w:rsidRPr="000E0315" w:rsidRDefault="00515B5A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Principiul economiei de energie</w:t>
            </w:r>
          </w:p>
          <w:p w:rsidR="00D9379A" w:rsidRPr="000E0315" w:rsidRDefault="000E0315" w:rsidP="008676A6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 w:rsidRPr="000E0315">
              <w:rPr>
                <w:rFonts w:ascii="Trebuchet MS" w:hAnsi="Trebuchet MS"/>
              </w:rPr>
              <w:t>Principiul crearii locurilor de muncă</w:t>
            </w:r>
          </w:p>
        </w:tc>
      </w:tr>
      <w:tr w:rsidR="006E0538" w:rsidRPr="00500D48" w:rsidTr="0023492D">
        <w:tc>
          <w:tcPr>
            <w:tcW w:w="5000" w:type="pct"/>
            <w:gridSpan w:val="2"/>
            <w:vAlign w:val="center"/>
          </w:tcPr>
          <w:p w:rsidR="006E0538" w:rsidRPr="00A7318F" w:rsidRDefault="006E0538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A7318F">
              <w:rPr>
                <w:rFonts w:ascii="Trebuchet MS" w:hAnsi="Trebuchet MS"/>
              </w:rPr>
              <w:t xml:space="preserve">9. </w:t>
            </w:r>
            <w:r w:rsidR="00B4390C" w:rsidRPr="00A7318F">
              <w:rPr>
                <w:rFonts w:ascii="Trebuchet MS" w:hAnsi="Trebuchet MS"/>
              </w:rPr>
              <w:t>SUME (APLICABILE) ȘI RATA SPRIJINULUI</w:t>
            </w:r>
          </w:p>
        </w:tc>
      </w:tr>
      <w:tr w:rsidR="00B4390C" w:rsidRPr="00500D48" w:rsidTr="0023492D">
        <w:tc>
          <w:tcPr>
            <w:tcW w:w="5000" w:type="pct"/>
            <w:gridSpan w:val="2"/>
            <w:vAlign w:val="center"/>
          </w:tcPr>
          <w:p w:rsidR="00B4390C" w:rsidRPr="00A7318F" w:rsidRDefault="00B4390C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A7318F">
              <w:rPr>
                <w:rFonts w:ascii="Trebuchet MS" w:hAnsi="Trebuchet MS"/>
              </w:rPr>
              <w:t>9.1. Justificare</w:t>
            </w:r>
          </w:p>
        </w:tc>
      </w:tr>
      <w:tr w:rsidR="00B4390C" w:rsidRPr="00500D48" w:rsidTr="0023492D">
        <w:tc>
          <w:tcPr>
            <w:tcW w:w="5000" w:type="pct"/>
            <w:gridSpan w:val="2"/>
            <w:vAlign w:val="center"/>
          </w:tcPr>
          <w:p w:rsidR="001F49C5" w:rsidRPr="001F49C5" w:rsidRDefault="001F49C5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1F49C5">
              <w:rPr>
                <w:rFonts w:ascii="Trebuchet MS" w:hAnsi="Trebuchet MS"/>
              </w:rPr>
              <w:t>Rambursarea costurilor eligibile suportate şi plătite efectiv;</w:t>
            </w:r>
          </w:p>
          <w:p w:rsidR="00B4390C" w:rsidRPr="00A7318F" w:rsidRDefault="001F49C5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1F49C5">
              <w:rPr>
                <w:rFonts w:ascii="Trebuchet MS" w:hAnsi="Trebuchet MS"/>
              </w:rPr>
              <w:t>Plata în avans, cu condiția constituirii unei garanții bancare sau garanții echivalente</w:t>
            </w:r>
            <w:r>
              <w:rPr>
                <w:rFonts w:ascii="Trebuchet MS" w:hAnsi="Trebuchet MS"/>
              </w:rPr>
              <w:t xml:space="preserve"> </w:t>
            </w:r>
            <w:r w:rsidRPr="001F49C5">
              <w:rPr>
                <w:rFonts w:ascii="Trebuchet MS" w:hAnsi="Trebuchet MS"/>
              </w:rPr>
              <w:t>corespunzătoare procentului de 100% din valoarea avansului, în conformitate cu art.</w:t>
            </w:r>
            <w:r>
              <w:rPr>
                <w:rFonts w:ascii="Trebuchet MS" w:hAnsi="Trebuchet MS"/>
              </w:rPr>
              <w:t xml:space="preserve"> </w:t>
            </w:r>
            <w:r w:rsidRPr="001F49C5">
              <w:rPr>
                <w:rFonts w:ascii="Trebuchet MS" w:hAnsi="Trebuchet MS"/>
              </w:rPr>
              <w:t>45(4) și art. 63 ale R(UE) nr. 1305/2013.</w:t>
            </w:r>
          </w:p>
        </w:tc>
      </w:tr>
      <w:tr w:rsidR="00B4390C" w:rsidRPr="00500D48" w:rsidTr="0023492D">
        <w:tc>
          <w:tcPr>
            <w:tcW w:w="5000" w:type="pct"/>
            <w:gridSpan w:val="2"/>
            <w:vAlign w:val="center"/>
          </w:tcPr>
          <w:p w:rsidR="00B4390C" w:rsidRPr="00A7318F" w:rsidRDefault="00B4390C" w:rsidP="008676A6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A7318F">
              <w:rPr>
                <w:rFonts w:ascii="Trebuchet MS" w:hAnsi="Trebuchet MS"/>
              </w:rPr>
              <w:t>9.2. Sume (aplicabile) și rata sprijinului</w:t>
            </w:r>
          </w:p>
        </w:tc>
      </w:tr>
      <w:tr w:rsidR="00B4390C" w:rsidRPr="00500D48" w:rsidTr="0023492D">
        <w:tc>
          <w:tcPr>
            <w:tcW w:w="5000" w:type="pct"/>
            <w:gridSpan w:val="2"/>
            <w:vAlign w:val="center"/>
          </w:tcPr>
          <w:p w:rsidR="00870D09" w:rsidRPr="00A60D3B" w:rsidRDefault="00143224" w:rsidP="004C6190">
            <w:pPr>
              <w:spacing w:line="276" w:lineRule="auto"/>
              <w:jc w:val="both"/>
              <w:rPr>
                <w:rFonts w:ascii="Trebuchet MS" w:hAnsi="Trebuchet MS"/>
                <w:highlight w:val="yellow"/>
              </w:rPr>
            </w:pPr>
            <w:r w:rsidRPr="00143224">
              <w:rPr>
                <w:rFonts w:ascii="Trebuchet MS" w:hAnsi="Trebuchet MS"/>
              </w:rPr>
              <w:t>Sprijinul public nerambursabil acordat va fi 100% din totalul</w:t>
            </w:r>
            <w:r>
              <w:rPr>
                <w:rFonts w:ascii="Trebuchet MS" w:hAnsi="Trebuchet MS"/>
              </w:rPr>
              <w:t xml:space="preserve"> </w:t>
            </w:r>
            <w:r w:rsidRPr="00143224">
              <w:rPr>
                <w:rFonts w:ascii="Trebuchet MS" w:hAnsi="Trebuchet MS"/>
              </w:rPr>
              <w:t>cheltuielilor eligibile pentru proiectele negeneratoare de venit aplicate de autoritățile publice</w:t>
            </w:r>
            <w:r>
              <w:rPr>
                <w:rFonts w:ascii="Trebuchet MS" w:hAnsi="Trebuchet MS"/>
              </w:rPr>
              <w:t xml:space="preserve"> locale</w:t>
            </w:r>
            <w:r w:rsidR="00E05140">
              <w:rPr>
                <w:rFonts w:ascii="Trebuchet MS" w:hAnsi="Trebuchet MS"/>
              </w:rPr>
              <w:t xml:space="preserve"> şi culte</w:t>
            </w:r>
            <w:r w:rsidRPr="00143224">
              <w:rPr>
                <w:rFonts w:ascii="Trebuchet MS" w:hAnsi="Trebuchet MS"/>
              </w:rPr>
              <w:t>, de până la 100% în cazul</w:t>
            </w:r>
            <w:r w:rsidR="00E05140">
              <w:rPr>
                <w:rFonts w:ascii="Trebuchet MS" w:hAnsi="Trebuchet MS"/>
              </w:rPr>
              <w:t xml:space="preserve"> tuturor proiectelor.</w:t>
            </w:r>
            <w:r w:rsidR="00E05140">
              <w:t xml:space="preserve"> </w:t>
            </w:r>
            <w:r w:rsidR="00E05140" w:rsidRPr="00E05140">
              <w:rPr>
                <w:rFonts w:ascii="Trebuchet MS" w:hAnsi="Trebuchet MS"/>
              </w:rPr>
              <w:t>Sprijin</w:t>
            </w:r>
            <w:r w:rsidR="00E05140">
              <w:rPr>
                <w:rFonts w:ascii="Trebuchet MS" w:hAnsi="Trebuchet MS"/>
              </w:rPr>
              <w:t xml:space="preserve">ul public nerambursabil acordat </w:t>
            </w:r>
            <w:r w:rsidR="00E05140" w:rsidRPr="00E05140">
              <w:rPr>
                <w:rFonts w:ascii="Trebuchet MS" w:hAnsi="Trebuchet MS"/>
              </w:rPr>
              <w:t xml:space="preserve">va fi </w:t>
            </w:r>
            <w:r w:rsidR="00E05140">
              <w:rPr>
                <w:rFonts w:ascii="Trebuchet MS" w:hAnsi="Trebuchet MS"/>
              </w:rPr>
              <w:t>9</w:t>
            </w:r>
            <w:r w:rsidR="00E05140" w:rsidRPr="00E05140">
              <w:rPr>
                <w:rFonts w:ascii="Trebuchet MS" w:hAnsi="Trebuchet MS"/>
              </w:rPr>
              <w:t>0% din totalul cheltuielilor eligibile pentru proiectele generatoare de venit</w:t>
            </w:r>
            <w:r w:rsidR="00E05140">
              <w:rPr>
                <w:rFonts w:ascii="Trebuchet MS" w:hAnsi="Trebuchet MS"/>
              </w:rPr>
              <w:t>.</w:t>
            </w:r>
            <w:r w:rsidR="00684113">
              <w:rPr>
                <w:rFonts w:ascii="Trebuchet MS" w:hAnsi="Trebuchet MS"/>
              </w:rPr>
              <w:t xml:space="preserve"> Cuantumul sprijinului nerambursabil este de</w:t>
            </w:r>
            <w:r w:rsidR="007E393F">
              <w:rPr>
                <w:rFonts w:ascii="Trebuchet MS" w:hAnsi="Trebuchet MS"/>
              </w:rPr>
              <w:t xml:space="preserve"> 76.846.15 Euro</w:t>
            </w:r>
            <w:r w:rsidR="00684113">
              <w:rPr>
                <w:rFonts w:ascii="Trebuchet MS" w:hAnsi="Trebuchet MS"/>
              </w:rPr>
              <w:t>.</w:t>
            </w:r>
            <w:r w:rsidR="00B421D4">
              <w:t xml:space="preserve"> </w:t>
            </w:r>
            <w:r w:rsidR="00B421D4" w:rsidRPr="00B421D4">
              <w:rPr>
                <w:rFonts w:ascii="Trebuchet MS" w:hAnsi="Trebuchet MS"/>
              </w:rPr>
              <w:t>Pentru proiectele generatoare de venit, se va aplica Schema de minimis conform Ordinului MADR nr. 2112/2015</w:t>
            </w:r>
            <w:r w:rsidR="00B421D4">
              <w:rPr>
                <w:rFonts w:ascii="Trebuchet MS" w:hAnsi="Trebuchet MS"/>
              </w:rPr>
              <w:t>.</w:t>
            </w:r>
            <w:r w:rsidR="00B33370">
              <w:rPr>
                <w:rFonts w:ascii="Trebuchet MS" w:hAnsi="Trebuchet MS"/>
              </w:rPr>
              <w:t xml:space="preserve"> </w:t>
            </w:r>
            <w:r w:rsidR="00B33370" w:rsidRPr="00B33370">
              <w:rPr>
                <w:rFonts w:ascii="Trebuchet MS" w:hAnsi="Trebuchet MS"/>
              </w:rPr>
              <w:t>Valoarea alocata pentru aceasta masura este de</w:t>
            </w:r>
            <w:r w:rsidR="007D47CA">
              <w:rPr>
                <w:rFonts w:ascii="Trebuchet MS" w:hAnsi="Trebuchet MS"/>
              </w:rPr>
              <w:t xml:space="preserve"> 999.000 euro</w:t>
            </w:r>
            <w:r w:rsidR="00B33370" w:rsidRPr="00B33370">
              <w:rPr>
                <w:rFonts w:ascii="Trebuchet MS" w:hAnsi="Trebuchet MS"/>
              </w:rPr>
              <w:t>.</w:t>
            </w:r>
          </w:p>
        </w:tc>
      </w:tr>
      <w:tr w:rsidR="006E0538" w:rsidRPr="00500D48" w:rsidTr="0023492D">
        <w:tc>
          <w:tcPr>
            <w:tcW w:w="5000" w:type="pct"/>
            <w:gridSpan w:val="2"/>
            <w:vAlign w:val="center"/>
          </w:tcPr>
          <w:p w:rsidR="006E0538" w:rsidRPr="00E04431" w:rsidRDefault="006E0538" w:rsidP="008676A6">
            <w:pPr>
              <w:spacing w:line="276" w:lineRule="auto"/>
              <w:jc w:val="both"/>
              <w:rPr>
                <w:rFonts w:ascii="Trebuchet MS" w:hAnsi="Trebuchet MS"/>
                <w:color w:val="FF0000"/>
              </w:rPr>
            </w:pPr>
            <w:r w:rsidRPr="00E04431">
              <w:rPr>
                <w:rFonts w:ascii="Trebuchet MS" w:hAnsi="Trebuchet MS"/>
              </w:rPr>
              <w:t>10. INDICATORI DE MONITORIZARE</w:t>
            </w:r>
          </w:p>
        </w:tc>
      </w:tr>
      <w:tr w:rsidR="006E0538" w:rsidRPr="00500D48" w:rsidTr="0023492D">
        <w:tc>
          <w:tcPr>
            <w:tcW w:w="5000" w:type="pct"/>
            <w:gridSpan w:val="2"/>
            <w:vAlign w:val="center"/>
          </w:tcPr>
          <w:p w:rsidR="0026084D" w:rsidRDefault="005F6DB2" w:rsidP="00B33370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Populaţia netă care beneficiază de servicii/infrastructură îmbunătăţită</w:t>
            </w:r>
            <w:r w:rsidR="00B33370">
              <w:rPr>
                <w:rFonts w:ascii="Trebuchet MS" w:hAnsi="Trebuchet MS"/>
              </w:rPr>
              <w:t xml:space="preserve">- </w:t>
            </w:r>
            <w:r w:rsidR="00B33370" w:rsidRPr="00B33370">
              <w:rPr>
                <w:rFonts w:ascii="Trebuchet MS" w:hAnsi="Trebuchet MS"/>
              </w:rPr>
              <w:t>minim 250</w:t>
            </w:r>
            <w:r w:rsidR="00B33370">
              <w:rPr>
                <w:rFonts w:ascii="Trebuchet MS" w:hAnsi="Trebuchet MS"/>
              </w:rPr>
              <w:t>;</w:t>
            </w:r>
          </w:p>
          <w:p w:rsidR="00BC17CF" w:rsidRPr="00EE204F" w:rsidRDefault="00BC17CF" w:rsidP="00EE204F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Creare locuri de muncă</w:t>
            </w:r>
            <w:r w:rsidR="00B33370">
              <w:rPr>
                <w:rFonts w:ascii="Trebuchet MS" w:hAnsi="Trebuchet MS"/>
              </w:rPr>
              <w:t xml:space="preserve"> – 2.</w:t>
            </w:r>
          </w:p>
        </w:tc>
      </w:tr>
    </w:tbl>
    <w:p w:rsidR="000E3AEF" w:rsidRPr="00500D48" w:rsidRDefault="000E3AEF" w:rsidP="008676A6">
      <w:pPr>
        <w:spacing w:after="0"/>
        <w:jc w:val="both"/>
        <w:rPr>
          <w:rFonts w:ascii="Trebuchet MS" w:hAnsi="Trebuchet MS"/>
        </w:rPr>
      </w:pPr>
    </w:p>
    <w:sectPr w:rsidR="000E3AEF" w:rsidRPr="00500D48" w:rsidSect="008676A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clip_image001"/>
      </v:shape>
    </w:pict>
  </w:numPicBullet>
  <w:abstractNum w:abstractNumId="0">
    <w:nsid w:val="0B195D2C"/>
    <w:multiLevelType w:val="hybridMultilevel"/>
    <w:tmpl w:val="2BFA75BC"/>
    <w:lvl w:ilvl="0" w:tplc="4BD48F6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FE34B7"/>
    <w:multiLevelType w:val="hybridMultilevel"/>
    <w:tmpl w:val="7BEC76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200F4"/>
    <w:multiLevelType w:val="hybridMultilevel"/>
    <w:tmpl w:val="950437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F3303"/>
    <w:multiLevelType w:val="hybridMultilevel"/>
    <w:tmpl w:val="72BC18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D0AE4"/>
    <w:multiLevelType w:val="hybridMultilevel"/>
    <w:tmpl w:val="F20A1E7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57615E"/>
    <w:multiLevelType w:val="hybridMultilevel"/>
    <w:tmpl w:val="3E56D7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26471"/>
    <w:multiLevelType w:val="hybridMultilevel"/>
    <w:tmpl w:val="9404F6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73873"/>
    <w:multiLevelType w:val="hybridMultilevel"/>
    <w:tmpl w:val="BC78E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E262C"/>
    <w:multiLevelType w:val="hybridMultilevel"/>
    <w:tmpl w:val="4B9E83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1F5C20"/>
    <w:multiLevelType w:val="hybridMultilevel"/>
    <w:tmpl w:val="7A42C5E0"/>
    <w:lvl w:ilvl="0" w:tplc="50EE1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D12C3"/>
    <w:multiLevelType w:val="hybridMultilevel"/>
    <w:tmpl w:val="F4DAD7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43517"/>
    <w:multiLevelType w:val="hybridMultilevel"/>
    <w:tmpl w:val="4776DF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8D65D4"/>
    <w:multiLevelType w:val="hybridMultilevel"/>
    <w:tmpl w:val="72DE2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9773D"/>
    <w:multiLevelType w:val="hybridMultilevel"/>
    <w:tmpl w:val="40740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41226"/>
    <w:multiLevelType w:val="hybridMultilevel"/>
    <w:tmpl w:val="F790E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C97789"/>
    <w:multiLevelType w:val="hybridMultilevel"/>
    <w:tmpl w:val="85C8E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A7F39"/>
    <w:multiLevelType w:val="hybridMultilevel"/>
    <w:tmpl w:val="D65AC8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597988"/>
    <w:multiLevelType w:val="hybridMultilevel"/>
    <w:tmpl w:val="5798E1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94385"/>
    <w:multiLevelType w:val="hybridMultilevel"/>
    <w:tmpl w:val="30881B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72486B"/>
    <w:multiLevelType w:val="multilevel"/>
    <w:tmpl w:val="CE24C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BE2A20"/>
    <w:multiLevelType w:val="hybridMultilevel"/>
    <w:tmpl w:val="7110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2B17A4"/>
    <w:multiLevelType w:val="hybridMultilevel"/>
    <w:tmpl w:val="458C7E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160B"/>
    <w:multiLevelType w:val="hybridMultilevel"/>
    <w:tmpl w:val="EFD8C0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1F45A2"/>
    <w:multiLevelType w:val="hybridMultilevel"/>
    <w:tmpl w:val="4454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9"/>
  </w:num>
  <w:num w:numId="4">
    <w:abstractNumId w:val="18"/>
  </w:num>
  <w:num w:numId="5">
    <w:abstractNumId w:val="2"/>
  </w:num>
  <w:num w:numId="6">
    <w:abstractNumId w:val="0"/>
  </w:num>
  <w:num w:numId="7">
    <w:abstractNumId w:val="20"/>
  </w:num>
  <w:num w:numId="8">
    <w:abstractNumId w:val="13"/>
  </w:num>
  <w:num w:numId="9">
    <w:abstractNumId w:val="7"/>
  </w:num>
  <w:num w:numId="10">
    <w:abstractNumId w:val="14"/>
  </w:num>
  <w:num w:numId="11">
    <w:abstractNumId w:val="22"/>
  </w:num>
  <w:num w:numId="12">
    <w:abstractNumId w:val="5"/>
  </w:num>
  <w:num w:numId="13">
    <w:abstractNumId w:val="6"/>
  </w:num>
  <w:num w:numId="14">
    <w:abstractNumId w:val="10"/>
  </w:num>
  <w:num w:numId="15">
    <w:abstractNumId w:val="21"/>
  </w:num>
  <w:num w:numId="16">
    <w:abstractNumId w:val="17"/>
  </w:num>
  <w:num w:numId="17">
    <w:abstractNumId w:val="1"/>
  </w:num>
  <w:num w:numId="18">
    <w:abstractNumId w:val="4"/>
  </w:num>
  <w:num w:numId="19">
    <w:abstractNumId w:val="11"/>
  </w:num>
  <w:num w:numId="20">
    <w:abstractNumId w:val="16"/>
  </w:num>
  <w:num w:numId="21">
    <w:abstractNumId w:val="8"/>
  </w:num>
  <w:num w:numId="22">
    <w:abstractNumId w:val="3"/>
  </w:num>
  <w:num w:numId="23">
    <w:abstractNumId w:val="1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98"/>
    <w:rsid w:val="00010BC1"/>
    <w:rsid w:val="00025D23"/>
    <w:rsid w:val="00026937"/>
    <w:rsid w:val="00032989"/>
    <w:rsid w:val="00032EB5"/>
    <w:rsid w:val="0004360C"/>
    <w:rsid w:val="00060D92"/>
    <w:rsid w:val="0006213A"/>
    <w:rsid w:val="00075BAC"/>
    <w:rsid w:val="00082A47"/>
    <w:rsid w:val="00087AE8"/>
    <w:rsid w:val="000958F5"/>
    <w:rsid w:val="000A0B81"/>
    <w:rsid w:val="000B011F"/>
    <w:rsid w:val="000E0315"/>
    <w:rsid w:val="000E3AEF"/>
    <w:rsid w:val="000E6846"/>
    <w:rsid w:val="000E74B9"/>
    <w:rsid w:val="000F73AF"/>
    <w:rsid w:val="001004B8"/>
    <w:rsid w:val="00111DBC"/>
    <w:rsid w:val="001142EA"/>
    <w:rsid w:val="00117F5C"/>
    <w:rsid w:val="0014101E"/>
    <w:rsid w:val="00143224"/>
    <w:rsid w:val="00143548"/>
    <w:rsid w:val="001472B6"/>
    <w:rsid w:val="00165CAD"/>
    <w:rsid w:val="00170076"/>
    <w:rsid w:val="001811CE"/>
    <w:rsid w:val="001A5D79"/>
    <w:rsid w:val="001B351A"/>
    <w:rsid w:val="001B7BAD"/>
    <w:rsid w:val="001C579D"/>
    <w:rsid w:val="001D5976"/>
    <w:rsid w:val="001D70B1"/>
    <w:rsid w:val="001D78C5"/>
    <w:rsid w:val="001E1AAF"/>
    <w:rsid w:val="001F4692"/>
    <w:rsid w:val="001F49C5"/>
    <w:rsid w:val="0020156B"/>
    <w:rsid w:val="0022535F"/>
    <w:rsid w:val="00227C78"/>
    <w:rsid w:val="0023492D"/>
    <w:rsid w:val="00242CA5"/>
    <w:rsid w:val="0025670A"/>
    <w:rsid w:val="002577AE"/>
    <w:rsid w:val="0026084D"/>
    <w:rsid w:val="00263B91"/>
    <w:rsid w:val="00287376"/>
    <w:rsid w:val="00292412"/>
    <w:rsid w:val="00292D8A"/>
    <w:rsid w:val="0029707E"/>
    <w:rsid w:val="002A51DF"/>
    <w:rsid w:val="002B02E1"/>
    <w:rsid w:val="002B3BAD"/>
    <w:rsid w:val="002B7B5E"/>
    <w:rsid w:val="002C35A0"/>
    <w:rsid w:val="002C5255"/>
    <w:rsid w:val="00300DDD"/>
    <w:rsid w:val="00331081"/>
    <w:rsid w:val="00334EA5"/>
    <w:rsid w:val="00344F7A"/>
    <w:rsid w:val="00347935"/>
    <w:rsid w:val="00370A7E"/>
    <w:rsid w:val="00371398"/>
    <w:rsid w:val="003779D2"/>
    <w:rsid w:val="00385297"/>
    <w:rsid w:val="003859DE"/>
    <w:rsid w:val="00397776"/>
    <w:rsid w:val="003A0A29"/>
    <w:rsid w:val="003A2C15"/>
    <w:rsid w:val="003A3427"/>
    <w:rsid w:val="003C5AF4"/>
    <w:rsid w:val="003C7ADC"/>
    <w:rsid w:val="003F08C7"/>
    <w:rsid w:val="00411014"/>
    <w:rsid w:val="0042195F"/>
    <w:rsid w:val="00427BD4"/>
    <w:rsid w:val="00490619"/>
    <w:rsid w:val="004A2955"/>
    <w:rsid w:val="004B1525"/>
    <w:rsid w:val="004B759F"/>
    <w:rsid w:val="004C6190"/>
    <w:rsid w:val="004D0142"/>
    <w:rsid w:val="004E57DC"/>
    <w:rsid w:val="0050063F"/>
    <w:rsid w:val="00500D48"/>
    <w:rsid w:val="00515B5A"/>
    <w:rsid w:val="00517566"/>
    <w:rsid w:val="00525757"/>
    <w:rsid w:val="00526450"/>
    <w:rsid w:val="00527CFD"/>
    <w:rsid w:val="00532B6C"/>
    <w:rsid w:val="00543723"/>
    <w:rsid w:val="00555413"/>
    <w:rsid w:val="00563BE7"/>
    <w:rsid w:val="005831CC"/>
    <w:rsid w:val="00595D87"/>
    <w:rsid w:val="005B4C7B"/>
    <w:rsid w:val="005C3887"/>
    <w:rsid w:val="005E6674"/>
    <w:rsid w:val="005E6A30"/>
    <w:rsid w:val="005E74EA"/>
    <w:rsid w:val="005F6DB2"/>
    <w:rsid w:val="0060788F"/>
    <w:rsid w:val="00620A5E"/>
    <w:rsid w:val="00631637"/>
    <w:rsid w:val="00634A4D"/>
    <w:rsid w:val="00637734"/>
    <w:rsid w:val="006407EF"/>
    <w:rsid w:val="00640E02"/>
    <w:rsid w:val="00641A0E"/>
    <w:rsid w:val="0065150C"/>
    <w:rsid w:val="00654200"/>
    <w:rsid w:val="00657358"/>
    <w:rsid w:val="00670806"/>
    <w:rsid w:val="00672BD4"/>
    <w:rsid w:val="00676542"/>
    <w:rsid w:val="00681955"/>
    <w:rsid w:val="00684113"/>
    <w:rsid w:val="00691DFF"/>
    <w:rsid w:val="00697249"/>
    <w:rsid w:val="006A4726"/>
    <w:rsid w:val="006B2799"/>
    <w:rsid w:val="006B2801"/>
    <w:rsid w:val="006C0371"/>
    <w:rsid w:val="006D1310"/>
    <w:rsid w:val="006D754B"/>
    <w:rsid w:val="006E0538"/>
    <w:rsid w:val="006E3D10"/>
    <w:rsid w:val="006F007E"/>
    <w:rsid w:val="007030BF"/>
    <w:rsid w:val="007274DC"/>
    <w:rsid w:val="007343B9"/>
    <w:rsid w:val="0075787D"/>
    <w:rsid w:val="0077066C"/>
    <w:rsid w:val="007714C9"/>
    <w:rsid w:val="00771F32"/>
    <w:rsid w:val="00775DF6"/>
    <w:rsid w:val="00781AE7"/>
    <w:rsid w:val="00794481"/>
    <w:rsid w:val="00796647"/>
    <w:rsid w:val="007A61DC"/>
    <w:rsid w:val="007D04E9"/>
    <w:rsid w:val="007D47CA"/>
    <w:rsid w:val="007D5794"/>
    <w:rsid w:val="007E393F"/>
    <w:rsid w:val="007F56A1"/>
    <w:rsid w:val="008249F8"/>
    <w:rsid w:val="008460C8"/>
    <w:rsid w:val="0085415A"/>
    <w:rsid w:val="00866332"/>
    <w:rsid w:val="00866E42"/>
    <w:rsid w:val="008676A6"/>
    <w:rsid w:val="00870D09"/>
    <w:rsid w:val="00876035"/>
    <w:rsid w:val="00890A37"/>
    <w:rsid w:val="008A4649"/>
    <w:rsid w:val="008B5C7F"/>
    <w:rsid w:val="008C0A4A"/>
    <w:rsid w:val="008C1390"/>
    <w:rsid w:val="008D6119"/>
    <w:rsid w:val="008E250D"/>
    <w:rsid w:val="008E3375"/>
    <w:rsid w:val="008F3BEC"/>
    <w:rsid w:val="008F7A2E"/>
    <w:rsid w:val="00907CC1"/>
    <w:rsid w:val="009149AC"/>
    <w:rsid w:val="00916A93"/>
    <w:rsid w:val="00917C54"/>
    <w:rsid w:val="009307D1"/>
    <w:rsid w:val="00947C21"/>
    <w:rsid w:val="0096713C"/>
    <w:rsid w:val="00974E30"/>
    <w:rsid w:val="00975EAC"/>
    <w:rsid w:val="0098152B"/>
    <w:rsid w:val="00984B60"/>
    <w:rsid w:val="009864FF"/>
    <w:rsid w:val="009D190D"/>
    <w:rsid w:val="009F63D0"/>
    <w:rsid w:val="00A01950"/>
    <w:rsid w:val="00A05836"/>
    <w:rsid w:val="00A1251C"/>
    <w:rsid w:val="00A14A3F"/>
    <w:rsid w:val="00A26820"/>
    <w:rsid w:val="00A40F35"/>
    <w:rsid w:val="00A47089"/>
    <w:rsid w:val="00A60D3B"/>
    <w:rsid w:val="00A65BB3"/>
    <w:rsid w:val="00A7318F"/>
    <w:rsid w:val="00A7399C"/>
    <w:rsid w:val="00A768EA"/>
    <w:rsid w:val="00A845B7"/>
    <w:rsid w:val="00A84858"/>
    <w:rsid w:val="00A85949"/>
    <w:rsid w:val="00A910C5"/>
    <w:rsid w:val="00A933B3"/>
    <w:rsid w:val="00AA2615"/>
    <w:rsid w:val="00AA71F7"/>
    <w:rsid w:val="00AB0CB6"/>
    <w:rsid w:val="00AC07FF"/>
    <w:rsid w:val="00AC2584"/>
    <w:rsid w:val="00AC3E66"/>
    <w:rsid w:val="00AD4287"/>
    <w:rsid w:val="00AE2C9E"/>
    <w:rsid w:val="00AF0B76"/>
    <w:rsid w:val="00B00C1D"/>
    <w:rsid w:val="00B043DB"/>
    <w:rsid w:val="00B063AD"/>
    <w:rsid w:val="00B1045C"/>
    <w:rsid w:val="00B10D4F"/>
    <w:rsid w:val="00B147A1"/>
    <w:rsid w:val="00B16C5C"/>
    <w:rsid w:val="00B25602"/>
    <w:rsid w:val="00B30B7D"/>
    <w:rsid w:val="00B328A0"/>
    <w:rsid w:val="00B33370"/>
    <w:rsid w:val="00B41B66"/>
    <w:rsid w:val="00B421D4"/>
    <w:rsid w:val="00B42718"/>
    <w:rsid w:val="00B4390C"/>
    <w:rsid w:val="00B468D0"/>
    <w:rsid w:val="00B471CA"/>
    <w:rsid w:val="00B533C9"/>
    <w:rsid w:val="00B5643B"/>
    <w:rsid w:val="00B56C5E"/>
    <w:rsid w:val="00B605CA"/>
    <w:rsid w:val="00B776F7"/>
    <w:rsid w:val="00B94C39"/>
    <w:rsid w:val="00BB370F"/>
    <w:rsid w:val="00BB56D6"/>
    <w:rsid w:val="00BC17CF"/>
    <w:rsid w:val="00BC5EBD"/>
    <w:rsid w:val="00BC7C2C"/>
    <w:rsid w:val="00BD159E"/>
    <w:rsid w:val="00BF3A26"/>
    <w:rsid w:val="00BF5118"/>
    <w:rsid w:val="00BF58F3"/>
    <w:rsid w:val="00BF763C"/>
    <w:rsid w:val="00BF78E0"/>
    <w:rsid w:val="00C03EAC"/>
    <w:rsid w:val="00C067FF"/>
    <w:rsid w:val="00C104B7"/>
    <w:rsid w:val="00C1441C"/>
    <w:rsid w:val="00C20473"/>
    <w:rsid w:val="00C20BDD"/>
    <w:rsid w:val="00C4678C"/>
    <w:rsid w:val="00C633A6"/>
    <w:rsid w:val="00C64860"/>
    <w:rsid w:val="00C6627E"/>
    <w:rsid w:val="00C70D96"/>
    <w:rsid w:val="00C75A94"/>
    <w:rsid w:val="00C80FF2"/>
    <w:rsid w:val="00C874D5"/>
    <w:rsid w:val="00C9009D"/>
    <w:rsid w:val="00CB73A6"/>
    <w:rsid w:val="00CC3907"/>
    <w:rsid w:val="00CC4A8A"/>
    <w:rsid w:val="00CC6C75"/>
    <w:rsid w:val="00CE41BA"/>
    <w:rsid w:val="00CF07B2"/>
    <w:rsid w:val="00CF1CF8"/>
    <w:rsid w:val="00D429E6"/>
    <w:rsid w:val="00D43C3F"/>
    <w:rsid w:val="00D507D7"/>
    <w:rsid w:val="00D83480"/>
    <w:rsid w:val="00D84EF6"/>
    <w:rsid w:val="00D9363A"/>
    <w:rsid w:val="00D9379A"/>
    <w:rsid w:val="00DD26A3"/>
    <w:rsid w:val="00DD2C34"/>
    <w:rsid w:val="00DE2481"/>
    <w:rsid w:val="00E03356"/>
    <w:rsid w:val="00E04431"/>
    <w:rsid w:val="00E046CF"/>
    <w:rsid w:val="00E05140"/>
    <w:rsid w:val="00E07571"/>
    <w:rsid w:val="00E25859"/>
    <w:rsid w:val="00E36853"/>
    <w:rsid w:val="00E36EAA"/>
    <w:rsid w:val="00E43510"/>
    <w:rsid w:val="00E46C6A"/>
    <w:rsid w:val="00E574B4"/>
    <w:rsid w:val="00E72EC1"/>
    <w:rsid w:val="00E822B5"/>
    <w:rsid w:val="00E871E6"/>
    <w:rsid w:val="00E92EDF"/>
    <w:rsid w:val="00E95C4B"/>
    <w:rsid w:val="00EA3BE0"/>
    <w:rsid w:val="00EE0002"/>
    <w:rsid w:val="00EE204F"/>
    <w:rsid w:val="00EF15A5"/>
    <w:rsid w:val="00EF33B0"/>
    <w:rsid w:val="00F1178F"/>
    <w:rsid w:val="00F34443"/>
    <w:rsid w:val="00F477F3"/>
    <w:rsid w:val="00F50EEF"/>
    <w:rsid w:val="00F57992"/>
    <w:rsid w:val="00F65DEB"/>
    <w:rsid w:val="00F71486"/>
    <w:rsid w:val="00F76B57"/>
    <w:rsid w:val="00F82D12"/>
    <w:rsid w:val="00F96165"/>
    <w:rsid w:val="00FA5A85"/>
    <w:rsid w:val="00FB5C75"/>
    <w:rsid w:val="00FC0E12"/>
    <w:rsid w:val="00FC1671"/>
    <w:rsid w:val="00FD6F69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0002"/>
    <w:pPr>
      <w:ind w:left="720"/>
      <w:contextualSpacing/>
    </w:pPr>
  </w:style>
  <w:style w:type="paragraph" w:customStyle="1" w:styleId="Default">
    <w:name w:val="Default"/>
    <w:rsid w:val="00A845B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92D"/>
    <w:rPr>
      <w:rFonts w:ascii="Tahoma" w:hAnsi="Tahoma" w:cs="Tahoma"/>
      <w:sz w:val="16"/>
      <w:szCs w:val="16"/>
      <w:lang w:val="ro-RO"/>
    </w:rPr>
  </w:style>
  <w:style w:type="character" w:styleId="Emphasis">
    <w:name w:val="Emphasis"/>
    <w:qFormat/>
    <w:rsid w:val="007F56A1"/>
    <w:rPr>
      <w:i/>
      <w:iCs/>
    </w:rPr>
  </w:style>
  <w:style w:type="paragraph" w:styleId="NormalWeb">
    <w:name w:val="Normal (Web)"/>
    <w:aliases w:val="Normal (Web) Char Char,Normal (Web) Char"/>
    <w:basedOn w:val="Normal"/>
    <w:rsid w:val="00914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7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C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CC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CC1"/>
    <w:rPr>
      <w:b/>
      <w:bCs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0002"/>
    <w:pPr>
      <w:ind w:left="720"/>
      <w:contextualSpacing/>
    </w:pPr>
  </w:style>
  <w:style w:type="paragraph" w:customStyle="1" w:styleId="Default">
    <w:name w:val="Default"/>
    <w:rsid w:val="00A845B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92D"/>
    <w:rPr>
      <w:rFonts w:ascii="Tahoma" w:hAnsi="Tahoma" w:cs="Tahoma"/>
      <w:sz w:val="16"/>
      <w:szCs w:val="16"/>
      <w:lang w:val="ro-RO"/>
    </w:rPr>
  </w:style>
  <w:style w:type="character" w:styleId="Emphasis">
    <w:name w:val="Emphasis"/>
    <w:qFormat/>
    <w:rsid w:val="007F56A1"/>
    <w:rPr>
      <w:i/>
      <w:iCs/>
    </w:rPr>
  </w:style>
  <w:style w:type="paragraph" w:styleId="NormalWeb">
    <w:name w:val="Normal (Web)"/>
    <w:aliases w:val="Normal (Web) Char Char,Normal (Web) Char"/>
    <w:basedOn w:val="Normal"/>
    <w:rsid w:val="00914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7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C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CC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CC1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33B10-1765-4DD4-BA24-485E9B6F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BMBC2</dc:creator>
  <cp:lastModifiedBy>silviu</cp:lastModifiedBy>
  <cp:revision>5</cp:revision>
  <cp:lastPrinted>2017-06-20T09:59:00Z</cp:lastPrinted>
  <dcterms:created xsi:type="dcterms:W3CDTF">2017-05-11T08:20:00Z</dcterms:created>
  <dcterms:modified xsi:type="dcterms:W3CDTF">2017-06-20T10:00:00Z</dcterms:modified>
</cp:coreProperties>
</file>